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5838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sz w:val="56"/>
          <w:szCs w:val="56"/>
          <w:lang w:val="zh-CN"/>
        </w:rPr>
      </w:pPr>
    </w:p>
    <w:p w14:paraId="1746C08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sz w:val="56"/>
          <w:szCs w:val="56"/>
          <w:lang w:val="zh-CN"/>
        </w:rPr>
      </w:pPr>
    </w:p>
    <w:p w14:paraId="1AD11F8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sz w:val="60"/>
          <w:szCs w:val="56"/>
          <w:lang w:val="zh-CN"/>
        </w:rPr>
      </w:pPr>
      <w:r>
        <w:rPr>
          <w:rFonts w:hint="eastAsia" w:ascii="仿宋" w:hAnsi="仿宋" w:eastAsia="仿宋" w:cs="仿宋"/>
          <w:b/>
          <w:sz w:val="60"/>
          <w:szCs w:val="56"/>
          <w:lang w:val="zh-CN"/>
        </w:rPr>
        <w:t>浙江大学医学院附属第一医院</w:t>
      </w:r>
    </w:p>
    <w:p w14:paraId="1E73877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z w:val="56"/>
          <w:szCs w:val="56"/>
          <w:lang w:val="zh-CN"/>
        </w:rPr>
      </w:pPr>
    </w:p>
    <w:p w14:paraId="3AF6ECF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z w:val="56"/>
          <w:szCs w:val="56"/>
          <w:lang w:val="zh-CN"/>
        </w:rPr>
      </w:pPr>
    </w:p>
    <w:p w14:paraId="52F08DA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z w:val="56"/>
          <w:szCs w:val="56"/>
          <w:lang w:val="zh-CN"/>
        </w:rPr>
      </w:pPr>
    </w:p>
    <w:p w14:paraId="3A12CA6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z w:val="56"/>
          <w:szCs w:val="56"/>
          <w:lang w:val="zh-CN"/>
        </w:rPr>
      </w:pPr>
      <w:r>
        <w:rPr>
          <w:rFonts w:hint="eastAsia" w:ascii="仿宋" w:hAnsi="仿宋" w:eastAsia="仿宋" w:cs="仿宋"/>
          <w:sz w:val="56"/>
          <w:szCs w:val="56"/>
          <w:lang w:val="zh-CN"/>
        </w:rPr>
        <w:t>服务类项目询价函</w:t>
      </w:r>
    </w:p>
    <w:p w14:paraId="3BA25F9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z w:val="56"/>
          <w:szCs w:val="56"/>
          <w:lang w:val="zh-CN"/>
        </w:rPr>
      </w:pPr>
    </w:p>
    <w:p w14:paraId="5A6350E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z w:val="56"/>
          <w:szCs w:val="56"/>
          <w:lang w:val="zh-CN"/>
        </w:rPr>
      </w:pPr>
    </w:p>
    <w:p w14:paraId="138BC5F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z w:val="56"/>
          <w:szCs w:val="56"/>
          <w:lang w:val="zh-CN"/>
        </w:rPr>
      </w:pPr>
    </w:p>
    <w:p w14:paraId="7089290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z w:val="56"/>
          <w:szCs w:val="56"/>
          <w:lang w:val="zh-CN"/>
        </w:rPr>
      </w:pPr>
    </w:p>
    <w:p w14:paraId="413E2071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40"/>
          <w:szCs w:val="56"/>
          <w:lang w:val="en-US" w:eastAsia="zh-CN"/>
        </w:rPr>
      </w:pPr>
      <w:r>
        <w:rPr>
          <w:rFonts w:hint="eastAsia" w:ascii="仿宋" w:hAnsi="仿宋" w:eastAsia="仿宋" w:cs="仿宋"/>
          <w:sz w:val="40"/>
          <w:szCs w:val="56"/>
          <w:lang w:val="zh-CN"/>
        </w:rPr>
        <w:t>项目名称：</w:t>
      </w:r>
      <w:r>
        <w:rPr>
          <w:rFonts w:hint="eastAsia" w:ascii="仿宋" w:hAnsi="仿宋" w:eastAsia="仿宋" w:cs="仿宋"/>
          <w:sz w:val="40"/>
          <w:szCs w:val="56"/>
          <w:lang w:val="en-US" w:eastAsia="zh-CN"/>
        </w:rPr>
        <w:t>浙江大学医学院附属第一医院</w:t>
      </w:r>
    </w:p>
    <w:p w14:paraId="4FDD686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z w:val="40"/>
          <w:szCs w:val="56"/>
          <w:lang w:val="en-US" w:eastAsia="zh-CN"/>
        </w:rPr>
        <w:t>庆春院区</w:t>
      </w:r>
      <w:r>
        <w:rPr>
          <w:rFonts w:hint="default" w:ascii="仿宋" w:hAnsi="仿宋" w:eastAsia="仿宋" w:cs="仿宋"/>
          <w:sz w:val="40"/>
          <w:szCs w:val="56"/>
          <w:lang w:val="en-US" w:eastAsia="zh-CN"/>
        </w:rPr>
        <w:t>7</w:t>
      </w:r>
      <w:r>
        <w:rPr>
          <w:rFonts w:hint="eastAsia" w:ascii="仿宋" w:hAnsi="仿宋" w:eastAsia="仿宋" w:cs="仿宋"/>
          <w:sz w:val="40"/>
          <w:szCs w:val="56"/>
          <w:lang w:val="en-US" w:eastAsia="zh-CN"/>
        </w:rPr>
        <w:t>号楼1号磁共振机房核磁屏蔽工程</w:t>
      </w:r>
    </w:p>
    <w:p w14:paraId="4F52A56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z w:val="40"/>
          <w:szCs w:val="56"/>
          <w:lang w:val="zh-CN"/>
        </w:rPr>
      </w:pPr>
    </w:p>
    <w:p w14:paraId="611460C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z w:val="40"/>
          <w:szCs w:val="56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E5D02E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Lines="50" w:line="360" w:lineRule="auto"/>
        <w:jc w:val="center"/>
        <w:textAlignment w:val="auto"/>
        <w:rPr>
          <w:rFonts w:hint="eastAsia" w:ascii="仿宋" w:hAnsi="仿宋" w:eastAsia="仿宋" w:cs="仿宋"/>
          <w:b/>
          <w:sz w:val="44"/>
          <w:szCs w:val="56"/>
          <w:lang w:val="zh-CN"/>
        </w:rPr>
      </w:pPr>
      <w:r>
        <w:rPr>
          <w:rFonts w:hint="eastAsia" w:ascii="仿宋" w:hAnsi="仿宋" w:eastAsia="仿宋" w:cs="仿宋"/>
          <w:b/>
          <w:sz w:val="44"/>
          <w:szCs w:val="56"/>
          <w:lang w:val="zh-CN"/>
        </w:rPr>
        <w:t>询价函</w:t>
      </w:r>
    </w:p>
    <w:p w14:paraId="1A152696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根据我国政府采购法律法规及医院相关管理制度规定, 组织本次服务类项目询价。</w:t>
      </w:r>
    </w:p>
    <w:p w14:paraId="316A680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  <w:lang w:val="zh-CN"/>
        </w:rPr>
      </w:pPr>
    </w:p>
    <w:p w14:paraId="5F8303E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zh-CN"/>
        </w:rPr>
        <w:t>一、询价品目</w:t>
      </w:r>
    </w:p>
    <w:tbl>
      <w:tblPr>
        <w:tblStyle w:val="5"/>
        <w:tblW w:w="4981" w:type="pct"/>
        <w:tblInd w:w="3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94"/>
        <w:gridCol w:w="1223"/>
        <w:gridCol w:w="3864"/>
        <w:gridCol w:w="1413"/>
      </w:tblGrid>
      <w:tr w14:paraId="6C32F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A3FA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序号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64E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项目名称</w:t>
            </w:r>
          </w:p>
        </w:tc>
        <w:tc>
          <w:tcPr>
            <w:tcW w:w="7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D3C2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采购方式</w:t>
            </w:r>
          </w:p>
        </w:tc>
        <w:tc>
          <w:tcPr>
            <w:tcW w:w="2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D659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服务要求</w:t>
            </w:r>
          </w:p>
        </w:tc>
        <w:tc>
          <w:tcPr>
            <w:tcW w:w="8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286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  <w:lang w:val="en-US" w:eastAsia="zh-CN"/>
              </w:rPr>
              <w:t>最高限价</w:t>
            </w:r>
          </w:p>
          <w:p w14:paraId="73A1B8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  <w:lang w:val="en-US" w:eastAsia="zh-CN"/>
              </w:rPr>
              <w:t>（万元）</w:t>
            </w:r>
          </w:p>
        </w:tc>
      </w:tr>
      <w:tr w14:paraId="597D0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409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1F1F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1</w:t>
            </w:r>
          </w:p>
        </w:tc>
        <w:tc>
          <w:tcPr>
            <w:tcW w:w="762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3C2F69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浙江大学医学院附属第一医院庆春院区7号楼1号磁共振机房核磁屏蔽工程</w:t>
            </w:r>
          </w:p>
        </w:tc>
        <w:tc>
          <w:tcPr>
            <w:tcW w:w="720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3B56B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院内询价</w:t>
            </w:r>
          </w:p>
        </w:tc>
        <w:tc>
          <w:tcPr>
            <w:tcW w:w="227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54E4C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  <w:tc>
          <w:tcPr>
            <w:tcW w:w="832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1A556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  <w:lang w:val="en-US" w:eastAsia="zh-CN"/>
              </w:rPr>
              <w:t>29.5</w:t>
            </w:r>
          </w:p>
        </w:tc>
      </w:tr>
      <w:tr w14:paraId="7C17D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409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5078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  <w:tc>
          <w:tcPr>
            <w:tcW w:w="762" w:type="pct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7B9872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  <w:tc>
          <w:tcPr>
            <w:tcW w:w="720" w:type="pct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1B3B32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  <w:tc>
          <w:tcPr>
            <w:tcW w:w="2275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497E8E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地点：庆春院区</w:t>
            </w:r>
          </w:p>
        </w:tc>
        <w:tc>
          <w:tcPr>
            <w:tcW w:w="832" w:type="pct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14A5D8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</w:tr>
      <w:tr w14:paraId="60B00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409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D7B7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  <w:tc>
          <w:tcPr>
            <w:tcW w:w="76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7C5F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  <w:tc>
          <w:tcPr>
            <w:tcW w:w="720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74E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  <w:tc>
          <w:tcPr>
            <w:tcW w:w="22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D3F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</w:rPr>
              <w:t>内容：针对7号楼1号磁共振机房</w:t>
            </w:r>
            <w:r>
              <w:rPr>
                <w:rFonts w:hint="eastAsia" w:ascii="仿宋" w:hAnsi="仿宋" w:eastAsia="仿宋" w:cs="仿宋"/>
                <w:sz w:val="24"/>
                <w:szCs w:val="21"/>
                <w:lang w:val="en-US" w:eastAsia="zh-CN"/>
              </w:rPr>
              <w:t>进行</w:t>
            </w:r>
            <w:r>
              <w:rPr>
                <w:rFonts w:hint="eastAsia" w:ascii="仿宋" w:hAnsi="仿宋" w:eastAsia="仿宋" w:cs="仿宋"/>
                <w:sz w:val="24"/>
                <w:szCs w:val="21"/>
              </w:rPr>
              <w:t>核磁屏蔽</w:t>
            </w:r>
            <w:r>
              <w:rPr>
                <w:rFonts w:hint="eastAsia" w:ascii="仿宋" w:hAnsi="仿宋" w:eastAsia="仿宋" w:cs="仿宋"/>
                <w:sz w:val="24"/>
                <w:szCs w:val="21"/>
                <w:lang w:val="en-US" w:eastAsia="zh-CN"/>
              </w:rPr>
              <w:t>施工</w:t>
            </w:r>
            <w:r>
              <w:rPr>
                <w:rFonts w:hint="eastAsia" w:ascii="仿宋" w:hAnsi="仿宋" w:eastAsia="仿宋" w:cs="仿宋"/>
                <w:sz w:val="24"/>
                <w:szCs w:val="21"/>
              </w:rPr>
              <w:t>，配备专业人员与专用工具，提供</w:t>
            </w:r>
            <w:r>
              <w:rPr>
                <w:rFonts w:hint="eastAsia" w:ascii="仿宋" w:hAnsi="仿宋" w:eastAsia="仿宋" w:cs="仿宋"/>
                <w:sz w:val="24"/>
                <w:szCs w:val="21"/>
                <w:lang w:val="en-US" w:eastAsia="zh-CN"/>
              </w:rPr>
              <w:t>相关</w:t>
            </w:r>
            <w:r>
              <w:rPr>
                <w:rFonts w:hint="eastAsia" w:ascii="仿宋" w:hAnsi="仿宋" w:eastAsia="仿宋" w:cs="仿宋"/>
                <w:sz w:val="24"/>
                <w:szCs w:val="21"/>
              </w:rPr>
              <w:t>施工服务。</w:t>
            </w:r>
          </w:p>
        </w:tc>
        <w:tc>
          <w:tcPr>
            <w:tcW w:w="83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C669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</w:tr>
    </w:tbl>
    <w:p w14:paraId="7CFAE27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施工清单：详附件一和附件二</w:t>
      </w:r>
    </w:p>
    <w:p w14:paraId="233DF63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098028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二、具体需求</w:t>
      </w:r>
    </w:p>
    <w:p w14:paraId="2A6A66B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1、参与投标单位具有建筑装修装饰工程专业承包二级及以上资质。</w:t>
      </w:r>
    </w:p>
    <w:p w14:paraId="4D1CCDE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2、施工内容：包括核磁机房绝缘施工、屏蔽安装、屏蔽附件安装；屏蔽室内通风管道安装、照明及电路安装及无磁桥架安装，墙面吸音板安装，设备间空调管道安装，失超管和紧急排风管道安装等。</w:t>
      </w:r>
    </w:p>
    <w:p w14:paraId="1880FB2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3、供应商自2020年1月1日（时间以证明材料上可明确反映的时间为准）以来，承担过同类项目的业绩，至少提供两项业绩。</w:t>
      </w:r>
    </w:p>
    <w:p w14:paraId="12BCE0A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施工过程中对其他未施工部位需做好成品保护，相关措施费由投标单位自行考虑。</w:t>
      </w:r>
    </w:p>
    <w:p w14:paraId="1A893FF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</w:t>
      </w:r>
      <w:r>
        <w:rPr>
          <w:rFonts w:hint="eastAsia" w:ascii="仿宋" w:hAnsi="仿宋" w:eastAsia="仿宋" w:cs="仿宋"/>
          <w:sz w:val="32"/>
          <w:szCs w:val="32"/>
        </w:rPr>
        <w:t>过程中产生的垃圾由乙方负责及时清运，清运费用由乙方承担。</w:t>
      </w:r>
    </w:p>
    <w:p w14:paraId="2E7CD9E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、自验收合格之日起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整体质保期为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年。</w:t>
      </w:r>
    </w:p>
    <w:p w14:paraId="33535D2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施工过程中，乙方接受甲方随机抽查检测（包括施工工艺、材料等），乙方须提供甲方合格的材料检测报告等内容；工程结束后，甲方按照工程结算费用的5%预留质量保证金，质保期结束后，甲方将质保金无息退还乙方。</w:t>
      </w:r>
    </w:p>
    <w:p w14:paraId="5C012B3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8、</w:t>
      </w:r>
      <w:r>
        <w:rPr>
          <w:rFonts w:hint="eastAsia" w:ascii="仿宋" w:hAnsi="仿宋" w:eastAsia="仿宋" w:cs="仿宋"/>
          <w:sz w:val="32"/>
          <w:szCs w:val="32"/>
        </w:rPr>
        <w:t>竣工验收前需要</w:t>
      </w:r>
      <w:ins w:id="0" w:author="admin" w:date="2022-01-21T13:31:00Z">
        <w:r>
          <w:rPr>
            <w:rFonts w:hint="eastAsia" w:ascii="仿宋" w:hAnsi="仿宋" w:eastAsia="仿宋" w:cs="仿宋"/>
            <w:color w:val="auto"/>
            <w:sz w:val="32"/>
            <w:szCs w:val="32"/>
            <w:u w:val="none"/>
          </w:rPr>
          <w:t>做屏蔽检查，验收依据为第三方专业检测公司的检测报告</w:t>
        </w:r>
      </w:ins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费用由供应商自行承担。</w:t>
      </w:r>
    </w:p>
    <w:p w14:paraId="621076D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、工程结束后，质保期内，乙方需在接到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维修</w:t>
      </w:r>
      <w:r>
        <w:rPr>
          <w:rFonts w:hint="eastAsia" w:ascii="仿宋" w:hAnsi="仿宋" w:eastAsia="仿宋" w:cs="仿宋"/>
          <w:sz w:val="32"/>
          <w:szCs w:val="32"/>
        </w:rPr>
        <w:t>通知后的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小时内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到达现场进行维修</w:t>
      </w:r>
      <w:r>
        <w:rPr>
          <w:rFonts w:hint="eastAsia" w:ascii="仿宋" w:hAnsi="仿宋" w:eastAsia="仿宋" w:cs="仿宋"/>
          <w:sz w:val="32"/>
          <w:szCs w:val="32"/>
        </w:rPr>
        <w:t>。若乙方维修人员未能在规定时间内到场并处理问题，甲方有权按次对乙方处以3000元的罚款，罚款金额从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质保金</w:t>
      </w:r>
      <w:r>
        <w:rPr>
          <w:rFonts w:hint="eastAsia" w:ascii="仿宋" w:hAnsi="仿宋" w:eastAsia="仿宋" w:cs="仿宋"/>
          <w:sz w:val="32"/>
          <w:szCs w:val="32"/>
        </w:rPr>
        <w:t>中扣除。</w:t>
      </w:r>
    </w:p>
    <w:p w14:paraId="4103A31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、本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为固定综合单价合同，工程量按实结算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工程结束后需由第三方单位进行审计结算，甲方最终支付的工程款以审计结果为准。</w:t>
      </w:r>
    </w:p>
    <w:p w14:paraId="7550B27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、项目最高预算价为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29.5</w:t>
      </w:r>
      <w:r>
        <w:rPr>
          <w:rFonts w:hint="eastAsia" w:ascii="仿宋" w:hAnsi="仿宋" w:eastAsia="仿宋" w:cs="仿宋"/>
          <w:sz w:val="32"/>
          <w:szCs w:val="32"/>
        </w:rPr>
        <w:t>万元，报价不得超过预算价。</w:t>
      </w:r>
    </w:p>
    <w:p w14:paraId="059CE72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三、询价事宜</w:t>
      </w:r>
    </w:p>
    <w:p w14:paraId="588FD1C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1、询价时间：202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日下午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13:30</w:t>
      </w:r>
      <w:r>
        <w:rPr>
          <w:rFonts w:hint="eastAsia" w:ascii="仿宋" w:hAnsi="仿宋" w:eastAsia="仿宋" w:cs="仿宋"/>
          <w:sz w:val="32"/>
          <w:szCs w:val="32"/>
        </w:rPr>
        <w:t>（请于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13:15</w:t>
      </w:r>
      <w:r>
        <w:rPr>
          <w:rFonts w:hint="eastAsia" w:ascii="仿宋" w:hAnsi="仿宋" w:eastAsia="仿宋" w:cs="仿宋"/>
          <w:sz w:val="32"/>
          <w:szCs w:val="32"/>
        </w:rPr>
        <w:t xml:space="preserve">提前到场签到）    </w:t>
      </w:r>
    </w:p>
    <w:p w14:paraId="23AA716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2、询价地址：杭州市庆春路79号浙大一院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17号楼2层大学路厅</w:t>
      </w:r>
    </w:p>
    <w:p w14:paraId="391BC52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3、询价文件一式两份</w:t>
      </w:r>
    </w:p>
    <w:p w14:paraId="4496E94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4、联系电话：18267128069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莫老师</w:t>
      </w:r>
      <w:bookmarkStart w:id="0" w:name="_GoBack"/>
      <w:bookmarkEnd w:id="0"/>
    </w:p>
    <w:p w14:paraId="3AB116F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42E86AA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附件1：</w:t>
      </w:r>
    </w:p>
    <w:p w14:paraId="3201E4C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询价函</w:t>
      </w:r>
    </w:p>
    <w:p w14:paraId="24C3580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致：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>浙江大学医学院附属第一医院</w:t>
      </w:r>
      <w:r>
        <w:rPr>
          <w:rFonts w:hint="eastAsia" w:ascii="仿宋" w:hAnsi="仿宋" w:eastAsia="仿宋" w:cs="仿宋"/>
          <w:b/>
          <w:sz w:val="32"/>
          <w:szCs w:val="32"/>
        </w:rPr>
        <w:t>:</w:t>
      </w:r>
    </w:p>
    <w:p w14:paraId="68B7E10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我方已仔细研究了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32"/>
          <w:szCs w:val="32"/>
        </w:rPr>
        <w:t>询价文件和询价补充文件（若有），已充分理解并掌握了本询价项目的全部有关情况。同意接受询价文件的全部内容和条件，愿意以本询价文件向你方发包的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>全部内容进行投标。总报价合计为人民币（大写）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>元（RMB____________），服务期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年。</w:t>
      </w:r>
    </w:p>
    <w:p w14:paraId="365E5DC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我方将严格按照有关招标投标法规及招标文件的规定参加询价，并理解贵方不一定接受最低标价的投标，对决标结果也没有解释义务。</w:t>
      </w:r>
    </w:p>
    <w:p w14:paraId="4AD8E3E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FE52E7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6B0D23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单位（公章）：                 </w:t>
      </w:r>
    </w:p>
    <w:p w14:paraId="13985F1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法定代表或委托代理人（签字）：</w:t>
      </w:r>
    </w:p>
    <w:p w14:paraId="0D42D69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联系地址：</w:t>
      </w:r>
    </w:p>
    <w:p w14:paraId="423CA5B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电话：                       邮编：</w:t>
      </w:r>
    </w:p>
    <w:p w14:paraId="0099EEC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开户银行：                   帐号：</w:t>
      </w:r>
    </w:p>
    <w:p w14:paraId="16331E0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   月    日</w:t>
      </w:r>
    </w:p>
    <w:p w14:paraId="6475F04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5F9AAE3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</w:p>
    <w:p w14:paraId="6FBC7FE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 w14:paraId="01E334B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附件2：报价明细</w:t>
      </w:r>
    </w:p>
    <w:p w14:paraId="7FA6F1D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</w:p>
    <w:p w14:paraId="0A7BC353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 w14:paraId="5AE79B4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附件3：</w:t>
      </w:r>
    </w:p>
    <w:p w14:paraId="3767B168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Lines="50" w:after="50" w:line="360" w:lineRule="auto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法定代表人授权委托书</w:t>
      </w:r>
    </w:p>
    <w:p w14:paraId="0C4CF435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致：_________ ：</w:t>
      </w:r>
    </w:p>
    <w:p w14:paraId="018F695E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_______（姓名）系_____（投标人名称）的法定代表人，现授权委托本单位在职职工________（姓名）以我方的名义参加__________________项目的投标活动，并代表我方全权办理针对上述项目的投标、开标、评标、签约等具体事务和签署相关文件。</w:t>
      </w:r>
    </w:p>
    <w:p w14:paraId="4BC0B9C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我方对被授权人的签名事项负全部责任。</w:t>
      </w:r>
    </w:p>
    <w:p w14:paraId="5FBE3E61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在撤销授权的书面通知以前，本授权书一直有效。被授权人在授权书有效期内签署的所有文件不因授权的撤销而失效。</w:t>
      </w:r>
    </w:p>
    <w:p w14:paraId="789C4E0B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被授权人无转委托权，特此委托。</w:t>
      </w:r>
    </w:p>
    <w:p w14:paraId="68CB7AFD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Lines="50" w:after="50"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47489B7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Lines="50" w:after="50"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被授权人：（签字或盖章）   法定代表人： （签字或盖章）    </w:t>
      </w:r>
    </w:p>
    <w:p w14:paraId="4307306D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Lines="50" w:after="50"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职务：                     职务：           </w:t>
      </w:r>
    </w:p>
    <w:p w14:paraId="73021A74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Lines="50" w:after="50"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被授权人身份证号码：                              </w:t>
      </w:r>
    </w:p>
    <w:p w14:paraId="69D8F8A6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Lines="50" w:after="50"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（附被授权人身份证正反双面复印件）</w:t>
      </w:r>
    </w:p>
    <w:p w14:paraId="23AD7A0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Lines="50" w:after="50" w:line="360" w:lineRule="auto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供应商：       （盖章） </w:t>
      </w:r>
    </w:p>
    <w:p w14:paraId="7C27ABE3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beforeLines="50" w:after="50" w:line="360" w:lineRule="auto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  月    日</w:t>
      </w:r>
    </w:p>
    <w:p w14:paraId="5D25EBD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附件4：</w:t>
      </w:r>
    </w:p>
    <w:p w14:paraId="4DB51C91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</w:p>
    <w:p w14:paraId="25400DB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二次报价函</w:t>
      </w:r>
    </w:p>
    <w:p w14:paraId="110DDCE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致：</w:t>
      </w:r>
      <w:r>
        <w:rPr>
          <w:rFonts w:hint="eastAsia" w:ascii="仿宋" w:hAnsi="仿宋" w:eastAsia="仿宋" w:cs="仿宋"/>
          <w:b/>
          <w:sz w:val="32"/>
          <w:szCs w:val="32"/>
          <w:u w:val="single"/>
        </w:rPr>
        <w:t>浙江大学医学院附属第一医院</w:t>
      </w:r>
      <w:r>
        <w:rPr>
          <w:rFonts w:hint="eastAsia" w:ascii="仿宋" w:hAnsi="仿宋" w:eastAsia="仿宋" w:cs="仿宋"/>
          <w:b/>
          <w:sz w:val="32"/>
          <w:szCs w:val="32"/>
        </w:rPr>
        <w:t>:</w:t>
      </w:r>
    </w:p>
    <w:p w14:paraId="78B3D6F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根据谈判会议上明确的各项要求，本人经请示单位领导同意并代表本单位对谈判项目做出最终报价（人民币）如下：</w:t>
      </w:r>
    </w:p>
    <w:p w14:paraId="480820F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总报价：</w:t>
      </w:r>
    </w:p>
    <w:p w14:paraId="0A5CCFF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FB8855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相关补充说明：</w:t>
      </w:r>
    </w:p>
    <w:p w14:paraId="7D96D09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7E60A6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542CE5D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5BE6918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DC8FE6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75FCAD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915" w:leftChars="912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项目名称：浙江大学医学院附属第一医院庆春院区7号楼1号磁共振机房核磁屏蔽工程</w:t>
      </w:r>
    </w:p>
    <w:p w14:paraId="650BEAB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560" w:firstLineChars="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单位名称（盖章）：</w:t>
      </w:r>
    </w:p>
    <w:p w14:paraId="6A66C69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560" w:firstLineChars="8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授权代表（签名）： </w:t>
      </w:r>
    </w:p>
    <w:p w14:paraId="01FF94F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560" w:firstLineChars="8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授权代表联系电话：</w:t>
      </w:r>
    </w:p>
    <w:p w14:paraId="7D921D3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9C93F8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年    月    日</w:t>
      </w:r>
    </w:p>
    <w:p w14:paraId="1D2BFEF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 w:val="28"/>
          <w:szCs w:val="30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1003317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76FD6A98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</w:p>
        </w:sdtContent>
      </w:sdt>
    </w:sdtContent>
  </w:sdt>
  <w:p w14:paraId="13973C1D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C5749">
    <w:pPr>
      <w:pStyle w:val="3"/>
      <w:jc w:val="center"/>
    </w:pPr>
  </w:p>
  <w:p w14:paraId="0501CCE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AFC7C">
    <w:pPr>
      <w:pStyle w:val="4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GFlNGU1MGU3YjM0NzA5OTg5ODVmMDY4MTkyYzVkODUifQ=="/>
  </w:docVars>
  <w:rsids>
    <w:rsidRoot w:val="00172A27"/>
    <w:rsid w:val="00000A1C"/>
    <w:rsid w:val="00000D57"/>
    <w:rsid w:val="00002381"/>
    <w:rsid w:val="00003050"/>
    <w:rsid w:val="00004200"/>
    <w:rsid w:val="0000476E"/>
    <w:rsid w:val="00006351"/>
    <w:rsid w:val="000063D4"/>
    <w:rsid w:val="00007AAD"/>
    <w:rsid w:val="00010C17"/>
    <w:rsid w:val="00011769"/>
    <w:rsid w:val="00011B3E"/>
    <w:rsid w:val="00011F68"/>
    <w:rsid w:val="0001475B"/>
    <w:rsid w:val="00015C25"/>
    <w:rsid w:val="00017BB7"/>
    <w:rsid w:val="000222D1"/>
    <w:rsid w:val="000228E4"/>
    <w:rsid w:val="00025026"/>
    <w:rsid w:val="000258C3"/>
    <w:rsid w:val="00025AA7"/>
    <w:rsid w:val="000271DB"/>
    <w:rsid w:val="00031B5C"/>
    <w:rsid w:val="0003393A"/>
    <w:rsid w:val="00041162"/>
    <w:rsid w:val="00042157"/>
    <w:rsid w:val="00043FF7"/>
    <w:rsid w:val="0004509A"/>
    <w:rsid w:val="0004562A"/>
    <w:rsid w:val="0004596C"/>
    <w:rsid w:val="0004600A"/>
    <w:rsid w:val="000463E2"/>
    <w:rsid w:val="00046534"/>
    <w:rsid w:val="000469A0"/>
    <w:rsid w:val="00047DA7"/>
    <w:rsid w:val="000501E7"/>
    <w:rsid w:val="0005079E"/>
    <w:rsid w:val="00056C2C"/>
    <w:rsid w:val="00057583"/>
    <w:rsid w:val="000613DD"/>
    <w:rsid w:val="00066F5D"/>
    <w:rsid w:val="00067ED2"/>
    <w:rsid w:val="00072AA9"/>
    <w:rsid w:val="00072D14"/>
    <w:rsid w:val="0007401B"/>
    <w:rsid w:val="000753AC"/>
    <w:rsid w:val="0007557F"/>
    <w:rsid w:val="00076D6E"/>
    <w:rsid w:val="000775E6"/>
    <w:rsid w:val="00081E3C"/>
    <w:rsid w:val="0008249B"/>
    <w:rsid w:val="00084A47"/>
    <w:rsid w:val="00084FC9"/>
    <w:rsid w:val="00085A0D"/>
    <w:rsid w:val="00086E27"/>
    <w:rsid w:val="000901DB"/>
    <w:rsid w:val="000909AD"/>
    <w:rsid w:val="000915AC"/>
    <w:rsid w:val="00092961"/>
    <w:rsid w:val="00092CE0"/>
    <w:rsid w:val="00096147"/>
    <w:rsid w:val="00096E31"/>
    <w:rsid w:val="00096FD9"/>
    <w:rsid w:val="000A125B"/>
    <w:rsid w:val="000A1943"/>
    <w:rsid w:val="000A4271"/>
    <w:rsid w:val="000A4983"/>
    <w:rsid w:val="000A4C3D"/>
    <w:rsid w:val="000B0241"/>
    <w:rsid w:val="000B0273"/>
    <w:rsid w:val="000B0743"/>
    <w:rsid w:val="000B0A9D"/>
    <w:rsid w:val="000B13DC"/>
    <w:rsid w:val="000B3875"/>
    <w:rsid w:val="000B646D"/>
    <w:rsid w:val="000B7B20"/>
    <w:rsid w:val="000C0255"/>
    <w:rsid w:val="000C028D"/>
    <w:rsid w:val="000C071F"/>
    <w:rsid w:val="000C26E6"/>
    <w:rsid w:val="000C4F05"/>
    <w:rsid w:val="000C7B31"/>
    <w:rsid w:val="000D4166"/>
    <w:rsid w:val="000D49BB"/>
    <w:rsid w:val="000D6F3A"/>
    <w:rsid w:val="000E2AE0"/>
    <w:rsid w:val="000E411F"/>
    <w:rsid w:val="000E491E"/>
    <w:rsid w:val="000E6AE3"/>
    <w:rsid w:val="000E705A"/>
    <w:rsid w:val="000E7B92"/>
    <w:rsid w:val="000F6F84"/>
    <w:rsid w:val="000F724C"/>
    <w:rsid w:val="00100812"/>
    <w:rsid w:val="00102F89"/>
    <w:rsid w:val="00105A92"/>
    <w:rsid w:val="00106293"/>
    <w:rsid w:val="00106E54"/>
    <w:rsid w:val="001071B2"/>
    <w:rsid w:val="001102C9"/>
    <w:rsid w:val="001109C6"/>
    <w:rsid w:val="0011205F"/>
    <w:rsid w:val="00112C20"/>
    <w:rsid w:val="00115F4C"/>
    <w:rsid w:val="00115FE8"/>
    <w:rsid w:val="00121C54"/>
    <w:rsid w:val="00122814"/>
    <w:rsid w:val="00122F1C"/>
    <w:rsid w:val="00125C64"/>
    <w:rsid w:val="00127039"/>
    <w:rsid w:val="00127BE1"/>
    <w:rsid w:val="00132678"/>
    <w:rsid w:val="0013476F"/>
    <w:rsid w:val="00134DC4"/>
    <w:rsid w:val="0014007C"/>
    <w:rsid w:val="00140E85"/>
    <w:rsid w:val="001417D2"/>
    <w:rsid w:val="001454D9"/>
    <w:rsid w:val="00145B7D"/>
    <w:rsid w:val="0015081C"/>
    <w:rsid w:val="00150D60"/>
    <w:rsid w:val="00153BA2"/>
    <w:rsid w:val="00154DF0"/>
    <w:rsid w:val="00154EA8"/>
    <w:rsid w:val="00154FA3"/>
    <w:rsid w:val="00155195"/>
    <w:rsid w:val="00156229"/>
    <w:rsid w:val="00157C8F"/>
    <w:rsid w:val="00160358"/>
    <w:rsid w:val="001617A8"/>
    <w:rsid w:val="00161EC8"/>
    <w:rsid w:val="001622EE"/>
    <w:rsid w:val="00163795"/>
    <w:rsid w:val="001650E3"/>
    <w:rsid w:val="00165A21"/>
    <w:rsid w:val="00167110"/>
    <w:rsid w:val="001673C4"/>
    <w:rsid w:val="00167FC9"/>
    <w:rsid w:val="001728F5"/>
    <w:rsid w:val="00173BC5"/>
    <w:rsid w:val="00173D2A"/>
    <w:rsid w:val="001752B9"/>
    <w:rsid w:val="00175CE9"/>
    <w:rsid w:val="00176D19"/>
    <w:rsid w:val="0017703E"/>
    <w:rsid w:val="001813B3"/>
    <w:rsid w:val="00181B4D"/>
    <w:rsid w:val="00184551"/>
    <w:rsid w:val="001856F5"/>
    <w:rsid w:val="00190629"/>
    <w:rsid w:val="00192101"/>
    <w:rsid w:val="00192319"/>
    <w:rsid w:val="00193B0C"/>
    <w:rsid w:val="001941D7"/>
    <w:rsid w:val="001945F8"/>
    <w:rsid w:val="001947C4"/>
    <w:rsid w:val="00194B29"/>
    <w:rsid w:val="001A2C70"/>
    <w:rsid w:val="001A3504"/>
    <w:rsid w:val="001A61F9"/>
    <w:rsid w:val="001A62DB"/>
    <w:rsid w:val="001A7192"/>
    <w:rsid w:val="001B0B08"/>
    <w:rsid w:val="001B1204"/>
    <w:rsid w:val="001B12D3"/>
    <w:rsid w:val="001B2D7C"/>
    <w:rsid w:val="001B30B9"/>
    <w:rsid w:val="001B370F"/>
    <w:rsid w:val="001B4214"/>
    <w:rsid w:val="001B43E9"/>
    <w:rsid w:val="001B76A9"/>
    <w:rsid w:val="001B78CB"/>
    <w:rsid w:val="001B798D"/>
    <w:rsid w:val="001C0E6E"/>
    <w:rsid w:val="001D20A8"/>
    <w:rsid w:val="001D32E0"/>
    <w:rsid w:val="001D513D"/>
    <w:rsid w:val="001D5304"/>
    <w:rsid w:val="001D5C90"/>
    <w:rsid w:val="001E08B4"/>
    <w:rsid w:val="001E2388"/>
    <w:rsid w:val="001E254E"/>
    <w:rsid w:val="001E2F6E"/>
    <w:rsid w:val="001E32F6"/>
    <w:rsid w:val="001E3FD4"/>
    <w:rsid w:val="001E47AC"/>
    <w:rsid w:val="001E5F2B"/>
    <w:rsid w:val="001E5FAB"/>
    <w:rsid w:val="001E703F"/>
    <w:rsid w:val="001F100E"/>
    <w:rsid w:val="001F2ED7"/>
    <w:rsid w:val="001F2F95"/>
    <w:rsid w:val="001F4B2E"/>
    <w:rsid w:val="001F6B2A"/>
    <w:rsid w:val="001F7363"/>
    <w:rsid w:val="001F73D2"/>
    <w:rsid w:val="00203D3B"/>
    <w:rsid w:val="00204F6B"/>
    <w:rsid w:val="0020501B"/>
    <w:rsid w:val="00205158"/>
    <w:rsid w:val="00206B06"/>
    <w:rsid w:val="002075EE"/>
    <w:rsid w:val="002114F4"/>
    <w:rsid w:val="00212FB1"/>
    <w:rsid w:val="002156E7"/>
    <w:rsid w:val="0022183F"/>
    <w:rsid w:val="00222CAB"/>
    <w:rsid w:val="00222E44"/>
    <w:rsid w:val="00224C0C"/>
    <w:rsid w:val="00230B6E"/>
    <w:rsid w:val="00230DBA"/>
    <w:rsid w:val="0023232A"/>
    <w:rsid w:val="002338CC"/>
    <w:rsid w:val="00234050"/>
    <w:rsid w:val="00234880"/>
    <w:rsid w:val="00234AF1"/>
    <w:rsid w:val="0023635B"/>
    <w:rsid w:val="00236B89"/>
    <w:rsid w:val="00240C2C"/>
    <w:rsid w:val="002422D4"/>
    <w:rsid w:val="0024257B"/>
    <w:rsid w:val="00242876"/>
    <w:rsid w:val="00243C6A"/>
    <w:rsid w:val="002447D1"/>
    <w:rsid w:val="00245E0C"/>
    <w:rsid w:val="002467AD"/>
    <w:rsid w:val="00246FC3"/>
    <w:rsid w:val="00247839"/>
    <w:rsid w:val="00247C1C"/>
    <w:rsid w:val="00247E5F"/>
    <w:rsid w:val="00247EA6"/>
    <w:rsid w:val="00250A5A"/>
    <w:rsid w:val="0025219D"/>
    <w:rsid w:val="00252846"/>
    <w:rsid w:val="00253FBC"/>
    <w:rsid w:val="00255E41"/>
    <w:rsid w:val="00256FD1"/>
    <w:rsid w:val="00257E05"/>
    <w:rsid w:val="00260F14"/>
    <w:rsid w:val="002614CF"/>
    <w:rsid w:val="002615A3"/>
    <w:rsid w:val="0026377E"/>
    <w:rsid w:val="00264E97"/>
    <w:rsid w:val="002655B6"/>
    <w:rsid w:val="002666DF"/>
    <w:rsid w:val="00266F69"/>
    <w:rsid w:val="0027037A"/>
    <w:rsid w:val="00270FFA"/>
    <w:rsid w:val="002713B2"/>
    <w:rsid w:val="00271EA4"/>
    <w:rsid w:val="0027302E"/>
    <w:rsid w:val="00273D20"/>
    <w:rsid w:val="002763BE"/>
    <w:rsid w:val="00277B14"/>
    <w:rsid w:val="0028408E"/>
    <w:rsid w:val="00290DE9"/>
    <w:rsid w:val="00293C60"/>
    <w:rsid w:val="00293EA6"/>
    <w:rsid w:val="00294182"/>
    <w:rsid w:val="002948E1"/>
    <w:rsid w:val="002949F3"/>
    <w:rsid w:val="00294D10"/>
    <w:rsid w:val="00296F61"/>
    <w:rsid w:val="002A1094"/>
    <w:rsid w:val="002A1E0E"/>
    <w:rsid w:val="002A467B"/>
    <w:rsid w:val="002A5151"/>
    <w:rsid w:val="002A6155"/>
    <w:rsid w:val="002B16B2"/>
    <w:rsid w:val="002B1CE1"/>
    <w:rsid w:val="002B395F"/>
    <w:rsid w:val="002B49B4"/>
    <w:rsid w:val="002B5C50"/>
    <w:rsid w:val="002B738F"/>
    <w:rsid w:val="002B7956"/>
    <w:rsid w:val="002C119E"/>
    <w:rsid w:val="002C2F58"/>
    <w:rsid w:val="002C430D"/>
    <w:rsid w:val="002C61FE"/>
    <w:rsid w:val="002D395D"/>
    <w:rsid w:val="002D4767"/>
    <w:rsid w:val="002D6555"/>
    <w:rsid w:val="002E0B0C"/>
    <w:rsid w:val="002E3BAA"/>
    <w:rsid w:val="002E58B3"/>
    <w:rsid w:val="002E611B"/>
    <w:rsid w:val="002E62B3"/>
    <w:rsid w:val="002E698F"/>
    <w:rsid w:val="002E7DF9"/>
    <w:rsid w:val="002F1CE0"/>
    <w:rsid w:val="002F1DBA"/>
    <w:rsid w:val="002F238B"/>
    <w:rsid w:val="002F36EA"/>
    <w:rsid w:val="002F38CD"/>
    <w:rsid w:val="002F4F6C"/>
    <w:rsid w:val="002F5BEA"/>
    <w:rsid w:val="002F5BF6"/>
    <w:rsid w:val="002F60E6"/>
    <w:rsid w:val="002F7F21"/>
    <w:rsid w:val="003008DA"/>
    <w:rsid w:val="00301D42"/>
    <w:rsid w:val="003022FA"/>
    <w:rsid w:val="00302914"/>
    <w:rsid w:val="00302F65"/>
    <w:rsid w:val="003043BD"/>
    <w:rsid w:val="00307E08"/>
    <w:rsid w:val="0031010A"/>
    <w:rsid w:val="0031048C"/>
    <w:rsid w:val="0031217F"/>
    <w:rsid w:val="003123AA"/>
    <w:rsid w:val="00313C97"/>
    <w:rsid w:val="00314C14"/>
    <w:rsid w:val="0031505D"/>
    <w:rsid w:val="00316223"/>
    <w:rsid w:val="00316671"/>
    <w:rsid w:val="00325529"/>
    <w:rsid w:val="003259D2"/>
    <w:rsid w:val="0032684C"/>
    <w:rsid w:val="003271D0"/>
    <w:rsid w:val="003313EE"/>
    <w:rsid w:val="003321BD"/>
    <w:rsid w:val="00334BDD"/>
    <w:rsid w:val="003358D0"/>
    <w:rsid w:val="00337C24"/>
    <w:rsid w:val="00337C42"/>
    <w:rsid w:val="003409EA"/>
    <w:rsid w:val="00341628"/>
    <w:rsid w:val="00341A66"/>
    <w:rsid w:val="003423D0"/>
    <w:rsid w:val="00343CD1"/>
    <w:rsid w:val="003447C4"/>
    <w:rsid w:val="00345A31"/>
    <w:rsid w:val="00346E65"/>
    <w:rsid w:val="003515B5"/>
    <w:rsid w:val="00351F35"/>
    <w:rsid w:val="003540F9"/>
    <w:rsid w:val="00355054"/>
    <w:rsid w:val="00355145"/>
    <w:rsid w:val="00361D87"/>
    <w:rsid w:val="0036360F"/>
    <w:rsid w:val="00364759"/>
    <w:rsid w:val="00370C95"/>
    <w:rsid w:val="00370D86"/>
    <w:rsid w:val="00373632"/>
    <w:rsid w:val="00374959"/>
    <w:rsid w:val="003773D6"/>
    <w:rsid w:val="0038048D"/>
    <w:rsid w:val="00383AF7"/>
    <w:rsid w:val="003849A6"/>
    <w:rsid w:val="00384B2C"/>
    <w:rsid w:val="00384EC7"/>
    <w:rsid w:val="003861A1"/>
    <w:rsid w:val="00394AE4"/>
    <w:rsid w:val="003950A3"/>
    <w:rsid w:val="0039633F"/>
    <w:rsid w:val="003966ED"/>
    <w:rsid w:val="00397C25"/>
    <w:rsid w:val="00397E5B"/>
    <w:rsid w:val="003A5566"/>
    <w:rsid w:val="003A7A8B"/>
    <w:rsid w:val="003B1B6D"/>
    <w:rsid w:val="003B1BD3"/>
    <w:rsid w:val="003B274A"/>
    <w:rsid w:val="003B4565"/>
    <w:rsid w:val="003B632E"/>
    <w:rsid w:val="003B63C0"/>
    <w:rsid w:val="003B738A"/>
    <w:rsid w:val="003C0456"/>
    <w:rsid w:val="003C25A9"/>
    <w:rsid w:val="003C2B6E"/>
    <w:rsid w:val="003C4944"/>
    <w:rsid w:val="003C5558"/>
    <w:rsid w:val="003C6075"/>
    <w:rsid w:val="003C68F1"/>
    <w:rsid w:val="003C6E18"/>
    <w:rsid w:val="003D4449"/>
    <w:rsid w:val="003D46C8"/>
    <w:rsid w:val="003D7241"/>
    <w:rsid w:val="003E082E"/>
    <w:rsid w:val="003E179E"/>
    <w:rsid w:val="003E3EE2"/>
    <w:rsid w:val="003E66A4"/>
    <w:rsid w:val="003E773D"/>
    <w:rsid w:val="003F0741"/>
    <w:rsid w:val="003F1167"/>
    <w:rsid w:val="003F3A99"/>
    <w:rsid w:val="003F5D12"/>
    <w:rsid w:val="0040091F"/>
    <w:rsid w:val="004009B5"/>
    <w:rsid w:val="00401DF0"/>
    <w:rsid w:val="0040203C"/>
    <w:rsid w:val="00403FEB"/>
    <w:rsid w:val="0040570F"/>
    <w:rsid w:val="0040623A"/>
    <w:rsid w:val="00406D9C"/>
    <w:rsid w:val="004073CE"/>
    <w:rsid w:val="00413744"/>
    <w:rsid w:val="004142CB"/>
    <w:rsid w:val="00414B0C"/>
    <w:rsid w:val="004224A5"/>
    <w:rsid w:val="00422832"/>
    <w:rsid w:val="00423647"/>
    <w:rsid w:val="0042678C"/>
    <w:rsid w:val="00426DB3"/>
    <w:rsid w:val="00431583"/>
    <w:rsid w:val="00431E03"/>
    <w:rsid w:val="004329A2"/>
    <w:rsid w:val="00434656"/>
    <w:rsid w:val="00434D0A"/>
    <w:rsid w:val="00436CBA"/>
    <w:rsid w:val="0043732A"/>
    <w:rsid w:val="004400BE"/>
    <w:rsid w:val="004413D0"/>
    <w:rsid w:val="0044288F"/>
    <w:rsid w:val="00443ADD"/>
    <w:rsid w:val="004442D3"/>
    <w:rsid w:val="00444EF1"/>
    <w:rsid w:val="00455FE2"/>
    <w:rsid w:val="004572A7"/>
    <w:rsid w:val="00457395"/>
    <w:rsid w:val="00457A5E"/>
    <w:rsid w:val="0046043E"/>
    <w:rsid w:val="004646A0"/>
    <w:rsid w:val="0046551A"/>
    <w:rsid w:val="00470524"/>
    <w:rsid w:val="004808D2"/>
    <w:rsid w:val="004816A8"/>
    <w:rsid w:val="004822E8"/>
    <w:rsid w:val="0048476D"/>
    <w:rsid w:val="00487419"/>
    <w:rsid w:val="0049098C"/>
    <w:rsid w:val="00492123"/>
    <w:rsid w:val="004966D7"/>
    <w:rsid w:val="00497B8F"/>
    <w:rsid w:val="004A12C6"/>
    <w:rsid w:val="004A1C90"/>
    <w:rsid w:val="004A1EE6"/>
    <w:rsid w:val="004A3B0D"/>
    <w:rsid w:val="004A5DC4"/>
    <w:rsid w:val="004A6FD7"/>
    <w:rsid w:val="004B1142"/>
    <w:rsid w:val="004B1857"/>
    <w:rsid w:val="004B3337"/>
    <w:rsid w:val="004B4B7D"/>
    <w:rsid w:val="004B5BEB"/>
    <w:rsid w:val="004B5D85"/>
    <w:rsid w:val="004B68E6"/>
    <w:rsid w:val="004C1573"/>
    <w:rsid w:val="004C262E"/>
    <w:rsid w:val="004C2AB5"/>
    <w:rsid w:val="004C3FD8"/>
    <w:rsid w:val="004C7B1C"/>
    <w:rsid w:val="004D0DB2"/>
    <w:rsid w:val="004D0E0D"/>
    <w:rsid w:val="004D1A2E"/>
    <w:rsid w:val="004E0E98"/>
    <w:rsid w:val="004E68C0"/>
    <w:rsid w:val="004E691D"/>
    <w:rsid w:val="004E6C3A"/>
    <w:rsid w:val="004E72D1"/>
    <w:rsid w:val="004E7D3B"/>
    <w:rsid w:val="004F0E1A"/>
    <w:rsid w:val="004F347F"/>
    <w:rsid w:val="004F3EB7"/>
    <w:rsid w:val="004F46A0"/>
    <w:rsid w:val="004F711A"/>
    <w:rsid w:val="004F7368"/>
    <w:rsid w:val="004F7A13"/>
    <w:rsid w:val="004F7B15"/>
    <w:rsid w:val="004F7CAB"/>
    <w:rsid w:val="00502555"/>
    <w:rsid w:val="00502F85"/>
    <w:rsid w:val="0051528C"/>
    <w:rsid w:val="00516787"/>
    <w:rsid w:val="005208C4"/>
    <w:rsid w:val="005209DF"/>
    <w:rsid w:val="005221A0"/>
    <w:rsid w:val="005238CD"/>
    <w:rsid w:val="005243B5"/>
    <w:rsid w:val="005262CA"/>
    <w:rsid w:val="00526432"/>
    <w:rsid w:val="00526AB9"/>
    <w:rsid w:val="00526F68"/>
    <w:rsid w:val="00531C38"/>
    <w:rsid w:val="00532252"/>
    <w:rsid w:val="00532802"/>
    <w:rsid w:val="00533487"/>
    <w:rsid w:val="00533604"/>
    <w:rsid w:val="0053535C"/>
    <w:rsid w:val="00536B3A"/>
    <w:rsid w:val="00536C01"/>
    <w:rsid w:val="005417B7"/>
    <w:rsid w:val="00542C2D"/>
    <w:rsid w:val="005458FE"/>
    <w:rsid w:val="00546753"/>
    <w:rsid w:val="00547332"/>
    <w:rsid w:val="00550AB3"/>
    <w:rsid w:val="005511B9"/>
    <w:rsid w:val="00551D6E"/>
    <w:rsid w:val="0055285B"/>
    <w:rsid w:val="00553C13"/>
    <w:rsid w:val="00555B2B"/>
    <w:rsid w:val="00562DC8"/>
    <w:rsid w:val="00564C6D"/>
    <w:rsid w:val="00564EA3"/>
    <w:rsid w:val="005652C4"/>
    <w:rsid w:val="00566ED7"/>
    <w:rsid w:val="00566F59"/>
    <w:rsid w:val="00567D95"/>
    <w:rsid w:val="00570386"/>
    <w:rsid w:val="00574028"/>
    <w:rsid w:val="00574B2C"/>
    <w:rsid w:val="0057503A"/>
    <w:rsid w:val="0057548C"/>
    <w:rsid w:val="005774F4"/>
    <w:rsid w:val="00577968"/>
    <w:rsid w:val="00580040"/>
    <w:rsid w:val="00580425"/>
    <w:rsid w:val="00584E0E"/>
    <w:rsid w:val="00586578"/>
    <w:rsid w:val="0058757F"/>
    <w:rsid w:val="005907F4"/>
    <w:rsid w:val="00590E9D"/>
    <w:rsid w:val="00591DDA"/>
    <w:rsid w:val="00595043"/>
    <w:rsid w:val="005960FB"/>
    <w:rsid w:val="00596FFF"/>
    <w:rsid w:val="005A1363"/>
    <w:rsid w:val="005A1CD8"/>
    <w:rsid w:val="005A289F"/>
    <w:rsid w:val="005A3028"/>
    <w:rsid w:val="005A44C4"/>
    <w:rsid w:val="005A58A9"/>
    <w:rsid w:val="005A7CF0"/>
    <w:rsid w:val="005B08C4"/>
    <w:rsid w:val="005B1A2C"/>
    <w:rsid w:val="005B336E"/>
    <w:rsid w:val="005B35CF"/>
    <w:rsid w:val="005B4643"/>
    <w:rsid w:val="005B52A4"/>
    <w:rsid w:val="005B5332"/>
    <w:rsid w:val="005B69F0"/>
    <w:rsid w:val="005C07E0"/>
    <w:rsid w:val="005C2C4E"/>
    <w:rsid w:val="005C5A3D"/>
    <w:rsid w:val="005C6663"/>
    <w:rsid w:val="005C7984"/>
    <w:rsid w:val="005D0468"/>
    <w:rsid w:val="005D0CEC"/>
    <w:rsid w:val="005D13D8"/>
    <w:rsid w:val="005D1537"/>
    <w:rsid w:val="005D16FF"/>
    <w:rsid w:val="005D1A43"/>
    <w:rsid w:val="005D6589"/>
    <w:rsid w:val="005E2276"/>
    <w:rsid w:val="005E51F5"/>
    <w:rsid w:val="005E5570"/>
    <w:rsid w:val="005E710A"/>
    <w:rsid w:val="005F3274"/>
    <w:rsid w:val="005F3C4D"/>
    <w:rsid w:val="005F3DE8"/>
    <w:rsid w:val="005F48C3"/>
    <w:rsid w:val="005F4F54"/>
    <w:rsid w:val="005F53FB"/>
    <w:rsid w:val="005F5726"/>
    <w:rsid w:val="00601554"/>
    <w:rsid w:val="00603E40"/>
    <w:rsid w:val="00605584"/>
    <w:rsid w:val="00606A24"/>
    <w:rsid w:val="00606E06"/>
    <w:rsid w:val="006071B5"/>
    <w:rsid w:val="00610986"/>
    <w:rsid w:val="006109CA"/>
    <w:rsid w:val="00610B11"/>
    <w:rsid w:val="00611993"/>
    <w:rsid w:val="00612DC6"/>
    <w:rsid w:val="00617852"/>
    <w:rsid w:val="00620906"/>
    <w:rsid w:val="00623BA8"/>
    <w:rsid w:val="00625DFD"/>
    <w:rsid w:val="006271A1"/>
    <w:rsid w:val="0062762D"/>
    <w:rsid w:val="00631189"/>
    <w:rsid w:val="00632D06"/>
    <w:rsid w:val="00633BCD"/>
    <w:rsid w:val="00634D6C"/>
    <w:rsid w:val="00637347"/>
    <w:rsid w:val="00640DBD"/>
    <w:rsid w:val="00646CD6"/>
    <w:rsid w:val="00646F3A"/>
    <w:rsid w:val="0065068E"/>
    <w:rsid w:val="006506F6"/>
    <w:rsid w:val="0065070A"/>
    <w:rsid w:val="00650E71"/>
    <w:rsid w:val="00651569"/>
    <w:rsid w:val="006516B2"/>
    <w:rsid w:val="006563A5"/>
    <w:rsid w:val="00656C8C"/>
    <w:rsid w:val="00656F90"/>
    <w:rsid w:val="00657A63"/>
    <w:rsid w:val="00657F2D"/>
    <w:rsid w:val="00660330"/>
    <w:rsid w:val="00662857"/>
    <w:rsid w:val="00662FF0"/>
    <w:rsid w:val="0066365D"/>
    <w:rsid w:val="0066671A"/>
    <w:rsid w:val="00667848"/>
    <w:rsid w:val="0067139E"/>
    <w:rsid w:val="00671A2B"/>
    <w:rsid w:val="00672595"/>
    <w:rsid w:val="0067292D"/>
    <w:rsid w:val="00674E02"/>
    <w:rsid w:val="00675C32"/>
    <w:rsid w:val="006779EF"/>
    <w:rsid w:val="0068061B"/>
    <w:rsid w:val="006806D2"/>
    <w:rsid w:val="00680FCC"/>
    <w:rsid w:val="0068346F"/>
    <w:rsid w:val="006835DD"/>
    <w:rsid w:val="00687F8E"/>
    <w:rsid w:val="0069298A"/>
    <w:rsid w:val="00693726"/>
    <w:rsid w:val="006939EF"/>
    <w:rsid w:val="006953F5"/>
    <w:rsid w:val="0069596D"/>
    <w:rsid w:val="00697090"/>
    <w:rsid w:val="006972B0"/>
    <w:rsid w:val="006A14AA"/>
    <w:rsid w:val="006A3BF8"/>
    <w:rsid w:val="006A4C5B"/>
    <w:rsid w:val="006A62E0"/>
    <w:rsid w:val="006A6AFE"/>
    <w:rsid w:val="006A700D"/>
    <w:rsid w:val="006A7D0F"/>
    <w:rsid w:val="006A7F13"/>
    <w:rsid w:val="006B180E"/>
    <w:rsid w:val="006B4AC8"/>
    <w:rsid w:val="006B4EC6"/>
    <w:rsid w:val="006B50A9"/>
    <w:rsid w:val="006B5D0B"/>
    <w:rsid w:val="006C03EA"/>
    <w:rsid w:val="006C2C10"/>
    <w:rsid w:val="006C455E"/>
    <w:rsid w:val="006C5802"/>
    <w:rsid w:val="006C689F"/>
    <w:rsid w:val="006C7554"/>
    <w:rsid w:val="006C7CA5"/>
    <w:rsid w:val="006D0F0E"/>
    <w:rsid w:val="006D4972"/>
    <w:rsid w:val="006D5557"/>
    <w:rsid w:val="006E28F9"/>
    <w:rsid w:val="006E476B"/>
    <w:rsid w:val="006E49F1"/>
    <w:rsid w:val="006E63F5"/>
    <w:rsid w:val="006E7C7D"/>
    <w:rsid w:val="006E7F78"/>
    <w:rsid w:val="006F007D"/>
    <w:rsid w:val="006F0E57"/>
    <w:rsid w:val="006F1AE8"/>
    <w:rsid w:val="006F4891"/>
    <w:rsid w:val="006F578E"/>
    <w:rsid w:val="006F5D72"/>
    <w:rsid w:val="006F662D"/>
    <w:rsid w:val="00701FFD"/>
    <w:rsid w:val="00702E37"/>
    <w:rsid w:val="00703A65"/>
    <w:rsid w:val="007040E7"/>
    <w:rsid w:val="00705B23"/>
    <w:rsid w:val="00706361"/>
    <w:rsid w:val="00706EC9"/>
    <w:rsid w:val="007071AE"/>
    <w:rsid w:val="0071003B"/>
    <w:rsid w:val="007107BC"/>
    <w:rsid w:val="00711294"/>
    <w:rsid w:val="00711351"/>
    <w:rsid w:val="00714307"/>
    <w:rsid w:val="007152F2"/>
    <w:rsid w:val="007153E2"/>
    <w:rsid w:val="00715B88"/>
    <w:rsid w:val="00716A95"/>
    <w:rsid w:val="007206DE"/>
    <w:rsid w:val="00720FD6"/>
    <w:rsid w:val="007229E3"/>
    <w:rsid w:val="0072314C"/>
    <w:rsid w:val="00724CA2"/>
    <w:rsid w:val="0072513F"/>
    <w:rsid w:val="007254B6"/>
    <w:rsid w:val="0073131E"/>
    <w:rsid w:val="00731F97"/>
    <w:rsid w:val="0073214C"/>
    <w:rsid w:val="007360B2"/>
    <w:rsid w:val="00740C7D"/>
    <w:rsid w:val="00741BF1"/>
    <w:rsid w:val="00742176"/>
    <w:rsid w:val="00742629"/>
    <w:rsid w:val="0074518F"/>
    <w:rsid w:val="007452F2"/>
    <w:rsid w:val="00745F0B"/>
    <w:rsid w:val="00746743"/>
    <w:rsid w:val="00746F3A"/>
    <w:rsid w:val="00750D5D"/>
    <w:rsid w:val="0075132B"/>
    <w:rsid w:val="00752A9A"/>
    <w:rsid w:val="00753764"/>
    <w:rsid w:val="007562AA"/>
    <w:rsid w:val="0075715E"/>
    <w:rsid w:val="00757C71"/>
    <w:rsid w:val="00757FD1"/>
    <w:rsid w:val="007626F9"/>
    <w:rsid w:val="00762FC7"/>
    <w:rsid w:val="007668A5"/>
    <w:rsid w:val="00767126"/>
    <w:rsid w:val="00767AB3"/>
    <w:rsid w:val="00771275"/>
    <w:rsid w:val="00771681"/>
    <w:rsid w:val="00772973"/>
    <w:rsid w:val="00776235"/>
    <w:rsid w:val="00780031"/>
    <w:rsid w:val="007838CA"/>
    <w:rsid w:val="00784167"/>
    <w:rsid w:val="007850AF"/>
    <w:rsid w:val="00785A73"/>
    <w:rsid w:val="00792093"/>
    <w:rsid w:val="00792D7E"/>
    <w:rsid w:val="00795030"/>
    <w:rsid w:val="007975BA"/>
    <w:rsid w:val="007A080F"/>
    <w:rsid w:val="007A1244"/>
    <w:rsid w:val="007A1F2E"/>
    <w:rsid w:val="007A2632"/>
    <w:rsid w:val="007A32E8"/>
    <w:rsid w:val="007A6286"/>
    <w:rsid w:val="007B31D1"/>
    <w:rsid w:val="007B4953"/>
    <w:rsid w:val="007B5CE7"/>
    <w:rsid w:val="007B6BF7"/>
    <w:rsid w:val="007C0C09"/>
    <w:rsid w:val="007C1DE4"/>
    <w:rsid w:val="007C3F7C"/>
    <w:rsid w:val="007C4B76"/>
    <w:rsid w:val="007D0471"/>
    <w:rsid w:val="007D0C71"/>
    <w:rsid w:val="007D1593"/>
    <w:rsid w:val="007D2204"/>
    <w:rsid w:val="007D275D"/>
    <w:rsid w:val="007D54AF"/>
    <w:rsid w:val="007D7760"/>
    <w:rsid w:val="007E037F"/>
    <w:rsid w:val="007E1E97"/>
    <w:rsid w:val="007E37F9"/>
    <w:rsid w:val="007E4193"/>
    <w:rsid w:val="007E5172"/>
    <w:rsid w:val="007E7928"/>
    <w:rsid w:val="007F3B4F"/>
    <w:rsid w:val="007F55BB"/>
    <w:rsid w:val="007F670E"/>
    <w:rsid w:val="007F68A0"/>
    <w:rsid w:val="007F7302"/>
    <w:rsid w:val="0080174D"/>
    <w:rsid w:val="0080318B"/>
    <w:rsid w:val="0080416E"/>
    <w:rsid w:val="00806650"/>
    <w:rsid w:val="0081049A"/>
    <w:rsid w:val="00814A0C"/>
    <w:rsid w:val="00814BEA"/>
    <w:rsid w:val="00815098"/>
    <w:rsid w:val="00815F4E"/>
    <w:rsid w:val="00816829"/>
    <w:rsid w:val="0082152D"/>
    <w:rsid w:val="008227F3"/>
    <w:rsid w:val="00822823"/>
    <w:rsid w:val="00823234"/>
    <w:rsid w:val="00823282"/>
    <w:rsid w:val="00825DAB"/>
    <w:rsid w:val="00826815"/>
    <w:rsid w:val="008312E4"/>
    <w:rsid w:val="00832EF8"/>
    <w:rsid w:val="00833A61"/>
    <w:rsid w:val="00836B8A"/>
    <w:rsid w:val="00837DF2"/>
    <w:rsid w:val="008401F8"/>
    <w:rsid w:val="00840C11"/>
    <w:rsid w:val="0084402C"/>
    <w:rsid w:val="00851FA5"/>
    <w:rsid w:val="00852B18"/>
    <w:rsid w:val="0085309F"/>
    <w:rsid w:val="00853B90"/>
    <w:rsid w:val="0085759F"/>
    <w:rsid w:val="00860C31"/>
    <w:rsid w:val="0086121C"/>
    <w:rsid w:val="008614DF"/>
    <w:rsid w:val="00863D54"/>
    <w:rsid w:val="00863F5C"/>
    <w:rsid w:val="00864679"/>
    <w:rsid w:val="00864786"/>
    <w:rsid w:val="00864F97"/>
    <w:rsid w:val="008700E1"/>
    <w:rsid w:val="00870C0D"/>
    <w:rsid w:val="00873347"/>
    <w:rsid w:val="008774AF"/>
    <w:rsid w:val="008826AC"/>
    <w:rsid w:val="0088337A"/>
    <w:rsid w:val="0088344A"/>
    <w:rsid w:val="00884653"/>
    <w:rsid w:val="00885ECB"/>
    <w:rsid w:val="0088652A"/>
    <w:rsid w:val="00890A4A"/>
    <w:rsid w:val="00890FB6"/>
    <w:rsid w:val="00892B27"/>
    <w:rsid w:val="008957B0"/>
    <w:rsid w:val="0089763C"/>
    <w:rsid w:val="008A091D"/>
    <w:rsid w:val="008A1418"/>
    <w:rsid w:val="008A1EE8"/>
    <w:rsid w:val="008A1F19"/>
    <w:rsid w:val="008A603C"/>
    <w:rsid w:val="008A65D4"/>
    <w:rsid w:val="008A7504"/>
    <w:rsid w:val="008B04D6"/>
    <w:rsid w:val="008B1C52"/>
    <w:rsid w:val="008B264F"/>
    <w:rsid w:val="008B28E8"/>
    <w:rsid w:val="008B4616"/>
    <w:rsid w:val="008B4CDA"/>
    <w:rsid w:val="008B6805"/>
    <w:rsid w:val="008B6E16"/>
    <w:rsid w:val="008C5BBE"/>
    <w:rsid w:val="008C5F3F"/>
    <w:rsid w:val="008C7C18"/>
    <w:rsid w:val="008D104C"/>
    <w:rsid w:val="008D3BF7"/>
    <w:rsid w:val="008D3CE7"/>
    <w:rsid w:val="008D7985"/>
    <w:rsid w:val="008D7FC3"/>
    <w:rsid w:val="008E21EA"/>
    <w:rsid w:val="008E26B7"/>
    <w:rsid w:val="008E27A8"/>
    <w:rsid w:val="008E3255"/>
    <w:rsid w:val="008E689A"/>
    <w:rsid w:val="008F08E7"/>
    <w:rsid w:val="008F165F"/>
    <w:rsid w:val="008F1666"/>
    <w:rsid w:val="008F1BE0"/>
    <w:rsid w:val="008F3697"/>
    <w:rsid w:val="008F400C"/>
    <w:rsid w:val="008F4824"/>
    <w:rsid w:val="008F4AA6"/>
    <w:rsid w:val="008F5C13"/>
    <w:rsid w:val="008F739F"/>
    <w:rsid w:val="00902A76"/>
    <w:rsid w:val="009034CC"/>
    <w:rsid w:val="0090373B"/>
    <w:rsid w:val="00905084"/>
    <w:rsid w:val="00913CA6"/>
    <w:rsid w:val="00914547"/>
    <w:rsid w:val="009151AD"/>
    <w:rsid w:val="0091573C"/>
    <w:rsid w:val="009172D8"/>
    <w:rsid w:val="009200AB"/>
    <w:rsid w:val="009232A1"/>
    <w:rsid w:val="009232D1"/>
    <w:rsid w:val="0092414E"/>
    <w:rsid w:val="00926B7D"/>
    <w:rsid w:val="00927529"/>
    <w:rsid w:val="00932E03"/>
    <w:rsid w:val="00933110"/>
    <w:rsid w:val="00934791"/>
    <w:rsid w:val="00936E64"/>
    <w:rsid w:val="00936FFE"/>
    <w:rsid w:val="0094006B"/>
    <w:rsid w:val="00952467"/>
    <w:rsid w:val="00952A75"/>
    <w:rsid w:val="0095327E"/>
    <w:rsid w:val="00954985"/>
    <w:rsid w:val="00955CBE"/>
    <w:rsid w:val="00956511"/>
    <w:rsid w:val="0095673F"/>
    <w:rsid w:val="00957808"/>
    <w:rsid w:val="00957EDB"/>
    <w:rsid w:val="00960B3F"/>
    <w:rsid w:val="00961C36"/>
    <w:rsid w:val="00964DB3"/>
    <w:rsid w:val="00966608"/>
    <w:rsid w:val="009666C7"/>
    <w:rsid w:val="00967C03"/>
    <w:rsid w:val="00973A88"/>
    <w:rsid w:val="00974C64"/>
    <w:rsid w:val="0097552C"/>
    <w:rsid w:val="009765F0"/>
    <w:rsid w:val="00977308"/>
    <w:rsid w:val="0097784B"/>
    <w:rsid w:val="0098303D"/>
    <w:rsid w:val="009832B2"/>
    <w:rsid w:val="009844D0"/>
    <w:rsid w:val="00987744"/>
    <w:rsid w:val="00987BC0"/>
    <w:rsid w:val="00990529"/>
    <w:rsid w:val="00991012"/>
    <w:rsid w:val="00991748"/>
    <w:rsid w:val="00992C96"/>
    <w:rsid w:val="009A0584"/>
    <w:rsid w:val="009A14EE"/>
    <w:rsid w:val="009A1631"/>
    <w:rsid w:val="009A49C3"/>
    <w:rsid w:val="009A65B0"/>
    <w:rsid w:val="009B0892"/>
    <w:rsid w:val="009B0A91"/>
    <w:rsid w:val="009B1F7B"/>
    <w:rsid w:val="009B3019"/>
    <w:rsid w:val="009B35E8"/>
    <w:rsid w:val="009B5C82"/>
    <w:rsid w:val="009B7A49"/>
    <w:rsid w:val="009C0B43"/>
    <w:rsid w:val="009C0E0F"/>
    <w:rsid w:val="009C34D7"/>
    <w:rsid w:val="009C78BE"/>
    <w:rsid w:val="009D2CBA"/>
    <w:rsid w:val="009D2D7E"/>
    <w:rsid w:val="009D4E26"/>
    <w:rsid w:val="009D66DC"/>
    <w:rsid w:val="009E222D"/>
    <w:rsid w:val="009E3738"/>
    <w:rsid w:val="009E5F7C"/>
    <w:rsid w:val="009E6873"/>
    <w:rsid w:val="009E7807"/>
    <w:rsid w:val="009E7C6E"/>
    <w:rsid w:val="009F19D8"/>
    <w:rsid w:val="009F2207"/>
    <w:rsid w:val="009F25F7"/>
    <w:rsid w:val="009F6B80"/>
    <w:rsid w:val="00A024CE"/>
    <w:rsid w:val="00A02517"/>
    <w:rsid w:val="00A03DF3"/>
    <w:rsid w:val="00A04AF0"/>
    <w:rsid w:val="00A0561E"/>
    <w:rsid w:val="00A06837"/>
    <w:rsid w:val="00A06B39"/>
    <w:rsid w:val="00A11387"/>
    <w:rsid w:val="00A1222B"/>
    <w:rsid w:val="00A1263B"/>
    <w:rsid w:val="00A12C0D"/>
    <w:rsid w:val="00A131B4"/>
    <w:rsid w:val="00A13B05"/>
    <w:rsid w:val="00A14DAC"/>
    <w:rsid w:val="00A15903"/>
    <w:rsid w:val="00A16F8A"/>
    <w:rsid w:val="00A21B65"/>
    <w:rsid w:val="00A248AC"/>
    <w:rsid w:val="00A24B18"/>
    <w:rsid w:val="00A2565E"/>
    <w:rsid w:val="00A33D35"/>
    <w:rsid w:val="00A33D3B"/>
    <w:rsid w:val="00A35A7C"/>
    <w:rsid w:val="00A36A09"/>
    <w:rsid w:val="00A41789"/>
    <w:rsid w:val="00A4270C"/>
    <w:rsid w:val="00A44929"/>
    <w:rsid w:val="00A44996"/>
    <w:rsid w:val="00A44BBC"/>
    <w:rsid w:val="00A44DE0"/>
    <w:rsid w:val="00A469A1"/>
    <w:rsid w:val="00A47306"/>
    <w:rsid w:val="00A4741B"/>
    <w:rsid w:val="00A47A5F"/>
    <w:rsid w:val="00A52FB5"/>
    <w:rsid w:val="00A5367D"/>
    <w:rsid w:val="00A53723"/>
    <w:rsid w:val="00A53965"/>
    <w:rsid w:val="00A55052"/>
    <w:rsid w:val="00A566FE"/>
    <w:rsid w:val="00A57824"/>
    <w:rsid w:val="00A579A8"/>
    <w:rsid w:val="00A57A46"/>
    <w:rsid w:val="00A57D81"/>
    <w:rsid w:val="00A62D7E"/>
    <w:rsid w:val="00A62D9C"/>
    <w:rsid w:val="00A64191"/>
    <w:rsid w:val="00A64593"/>
    <w:rsid w:val="00A651C0"/>
    <w:rsid w:val="00A65654"/>
    <w:rsid w:val="00A674EB"/>
    <w:rsid w:val="00A72292"/>
    <w:rsid w:val="00A7346B"/>
    <w:rsid w:val="00A74BA8"/>
    <w:rsid w:val="00A76B8A"/>
    <w:rsid w:val="00A77F8B"/>
    <w:rsid w:val="00A81753"/>
    <w:rsid w:val="00A82699"/>
    <w:rsid w:val="00A8464D"/>
    <w:rsid w:val="00A853BD"/>
    <w:rsid w:val="00A85CAD"/>
    <w:rsid w:val="00A85EF3"/>
    <w:rsid w:val="00A87A96"/>
    <w:rsid w:val="00A87D5E"/>
    <w:rsid w:val="00A902C3"/>
    <w:rsid w:val="00A92BFC"/>
    <w:rsid w:val="00A92E6C"/>
    <w:rsid w:val="00A94945"/>
    <w:rsid w:val="00A9786E"/>
    <w:rsid w:val="00A978D3"/>
    <w:rsid w:val="00AA012C"/>
    <w:rsid w:val="00AA1737"/>
    <w:rsid w:val="00AA301B"/>
    <w:rsid w:val="00AB0564"/>
    <w:rsid w:val="00AB1ACC"/>
    <w:rsid w:val="00AB3CD7"/>
    <w:rsid w:val="00AB4AEE"/>
    <w:rsid w:val="00AB55A0"/>
    <w:rsid w:val="00AB5C4C"/>
    <w:rsid w:val="00AB5D8D"/>
    <w:rsid w:val="00AB6DC0"/>
    <w:rsid w:val="00AB7027"/>
    <w:rsid w:val="00AB7298"/>
    <w:rsid w:val="00AC1193"/>
    <w:rsid w:val="00AC17BE"/>
    <w:rsid w:val="00AC26DF"/>
    <w:rsid w:val="00AC3732"/>
    <w:rsid w:val="00AC6A97"/>
    <w:rsid w:val="00AC7073"/>
    <w:rsid w:val="00AD0CDC"/>
    <w:rsid w:val="00AD18D6"/>
    <w:rsid w:val="00AD2C00"/>
    <w:rsid w:val="00AD2EDE"/>
    <w:rsid w:val="00AD4DE8"/>
    <w:rsid w:val="00AD4EA6"/>
    <w:rsid w:val="00AD604E"/>
    <w:rsid w:val="00AE0C80"/>
    <w:rsid w:val="00AE364B"/>
    <w:rsid w:val="00AE4448"/>
    <w:rsid w:val="00AE56FE"/>
    <w:rsid w:val="00AF3788"/>
    <w:rsid w:val="00AF45E7"/>
    <w:rsid w:val="00AF619B"/>
    <w:rsid w:val="00AF66B0"/>
    <w:rsid w:val="00AF6D4A"/>
    <w:rsid w:val="00AF711E"/>
    <w:rsid w:val="00AF7D77"/>
    <w:rsid w:val="00B0015B"/>
    <w:rsid w:val="00B01B68"/>
    <w:rsid w:val="00B02506"/>
    <w:rsid w:val="00B03299"/>
    <w:rsid w:val="00B060BA"/>
    <w:rsid w:val="00B06632"/>
    <w:rsid w:val="00B06AE4"/>
    <w:rsid w:val="00B10808"/>
    <w:rsid w:val="00B1160E"/>
    <w:rsid w:val="00B13DA2"/>
    <w:rsid w:val="00B165D4"/>
    <w:rsid w:val="00B16A9A"/>
    <w:rsid w:val="00B17EF7"/>
    <w:rsid w:val="00B20012"/>
    <w:rsid w:val="00B20245"/>
    <w:rsid w:val="00B21FFD"/>
    <w:rsid w:val="00B222CB"/>
    <w:rsid w:val="00B236CE"/>
    <w:rsid w:val="00B23C83"/>
    <w:rsid w:val="00B24240"/>
    <w:rsid w:val="00B31EEE"/>
    <w:rsid w:val="00B32627"/>
    <w:rsid w:val="00B342E7"/>
    <w:rsid w:val="00B348A8"/>
    <w:rsid w:val="00B34984"/>
    <w:rsid w:val="00B35A5D"/>
    <w:rsid w:val="00B3634D"/>
    <w:rsid w:val="00B37A16"/>
    <w:rsid w:val="00B42A50"/>
    <w:rsid w:val="00B508F0"/>
    <w:rsid w:val="00B52BB0"/>
    <w:rsid w:val="00B54D55"/>
    <w:rsid w:val="00B55CFD"/>
    <w:rsid w:val="00B5728B"/>
    <w:rsid w:val="00B57F58"/>
    <w:rsid w:val="00B6207A"/>
    <w:rsid w:val="00B6376F"/>
    <w:rsid w:val="00B63F08"/>
    <w:rsid w:val="00B645B0"/>
    <w:rsid w:val="00B653CF"/>
    <w:rsid w:val="00B65B18"/>
    <w:rsid w:val="00B65E53"/>
    <w:rsid w:val="00B66041"/>
    <w:rsid w:val="00B666A4"/>
    <w:rsid w:val="00B667BD"/>
    <w:rsid w:val="00B66E25"/>
    <w:rsid w:val="00B67BF5"/>
    <w:rsid w:val="00B71A96"/>
    <w:rsid w:val="00B72FA0"/>
    <w:rsid w:val="00B741E3"/>
    <w:rsid w:val="00B7508B"/>
    <w:rsid w:val="00B75AC1"/>
    <w:rsid w:val="00B80868"/>
    <w:rsid w:val="00B8238A"/>
    <w:rsid w:val="00B827DC"/>
    <w:rsid w:val="00B836DA"/>
    <w:rsid w:val="00B843C3"/>
    <w:rsid w:val="00B867D5"/>
    <w:rsid w:val="00B90EDB"/>
    <w:rsid w:val="00B93371"/>
    <w:rsid w:val="00B95DBD"/>
    <w:rsid w:val="00B97708"/>
    <w:rsid w:val="00B97F58"/>
    <w:rsid w:val="00BA03F1"/>
    <w:rsid w:val="00BA1E42"/>
    <w:rsid w:val="00BA1F3F"/>
    <w:rsid w:val="00BA28F9"/>
    <w:rsid w:val="00BA37CD"/>
    <w:rsid w:val="00BA4A5A"/>
    <w:rsid w:val="00BA527B"/>
    <w:rsid w:val="00BA5688"/>
    <w:rsid w:val="00BA5AC0"/>
    <w:rsid w:val="00BA60D9"/>
    <w:rsid w:val="00BA676B"/>
    <w:rsid w:val="00BB0E61"/>
    <w:rsid w:val="00BB53AF"/>
    <w:rsid w:val="00BB6872"/>
    <w:rsid w:val="00BB728F"/>
    <w:rsid w:val="00BC05F0"/>
    <w:rsid w:val="00BC159A"/>
    <w:rsid w:val="00BC39FF"/>
    <w:rsid w:val="00BC727B"/>
    <w:rsid w:val="00BC795A"/>
    <w:rsid w:val="00BC7978"/>
    <w:rsid w:val="00BD12ED"/>
    <w:rsid w:val="00BD1CB4"/>
    <w:rsid w:val="00BD3C88"/>
    <w:rsid w:val="00BE084A"/>
    <w:rsid w:val="00BE17B6"/>
    <w:rsid w:val="00BE2F3F"/>
    <w:rsid w:val="00BE2FF5"/>
    <w:rsid w:val="00BE42EC"/>
    <w:rsid w:val="00BE5142"/>
    <w:rsid w:val="00BE62C3"/>
    <w:rsid w:val="00BE6AC3"/>
    <w:rsid w:val="00BE7FD8"/>
    <w:rsid w:val="00BF00B2"/>
    <w:rsid w:val="00BF0D63"/>
    <w:rsid w:val="00BF15B6"/>
    <w:rsid w:val="00BF1A02"/>
    <w:rsid w:val="00BF5455"/>
    <w:rsid w:val="00BF5894"/>
    <w:rsid w:val="00BF750B"/>
    <w:rsid w:val="00C012C4"/>
    <w:rsid w:val="00C04022"/>
    <w:rsid w:val="00C06484"/>
    <w:rsid w:val="00C06A2B"/>
    <w:rsid w:val="00C075DF"/>
    <w:rsid w:val="00C079E9"/>
    <w:rsid w:val="00C10E81"/>
    <w:rsid w:val="00C114CE"/>
    <w:rsid w:val="00C11E85"/>
    <w:rsid w:val="00C1247E"/>
    <w:rsid w:val="00C20FC6"/>
    <w:rsid w:val="00C25339"/>
    <w:rsid w:val="00C25526"/>
    <w:rsid w:val="00C2718C"/>
    <w:rsid w:val="00C3009B"/>
    <w:rsid w:val="00C30236"/>
    <w:rsid w:val="00C32640"/>
    <w:rsid w:val="00C3327C"/>
    <w:rsid w:val="00C342A7"/>
    <w:rsid w:val="00C34745"/>
    <w:rsid w:val="00C35A85"/>
    <w:rsid w:val="00C36FDB"/>
    <w:rsid w:val="00C37260"/>
    <w:rsid w:val="00C40EDE"/>
    <w:rsid w:val="00C41711"/>
    <w:rsid w:val="00C41974"/>
    <w:rsid w:val="00C437B5"/>
    <w:rsid w:val="00C448CF"/>
    <w:rsid w:val="00C458AE"/>
    <w:rsid w:val="00C45EC0"/>
    <w:rsid w:val="00C4604D"/>
    <w:rsid w:val="00C461DE"/>
    <w:rsid w:val="00C501D1"/>
    <w:rsid w:val="00C513C9"/>
    <w:rsid w:val="00C520C2"/>
    <w:rsid w:val="00C535E4"/>
    <w:rsid w:val="00C54055"/>
    <w:rsid w:val="00C559BC"/>
    <w:rsid w:val="00C55E74"/>
    <w:rsid w:val="00C55F4F"/>
    <w:rsid w:val="00C60F72"/>
    <w:rsid w:val="00C61379"/>
    <w:rsid w:val="00C647B8"/>
    <w:rsid w:val="00C674C4"/>
    <w:rsid w:val="00C67844"/>
    <w:rsid w:val="00C67A85"/>
    <w:rsid w:val="00C70624"/>
    <w:rsid w:val="00C7099E"/>
    <w:rsid w:val="00C70E9E"/>
    <w:rsid w:val="00C7198D"/>
    <w:rsid w:val="00C720AC"/>
    <w:rsid w:val="00C735E3"/>
    <w:rsid w:val="00C736A6"/>
    <w:rsid w:val="00C75788"/>
    <w:rsid w:val="00C75C7F"/>
    <w:rsid w:val="00C77308"/>
    <w:rsid w:val="00C7782C"/>
    <w:rsid w:val="00C83C54"/>
    <w:rsid w:val="00C86171"/>
    <w:rsid w:val="00C86755"/>
    <w:rsid w:val="00C86904"/>
    <w:rsid w:val="00C914D3"/>
    <w:rsid w:val="00C91B97"/>
    <w:rsid w:val="00C91D10"/>
    <w:rsid w:val="00C93414"/>
    <w:rsid w:val="00C937AE"/>
    <w:rsid w:val="00C95E6F"/>
    <w:rsid w:val="00C96826"/>
    <w:rsid w:val="00CA0E26"/>
    <w:rsid w:val="00CA1829"/>
    <w:rsid w:val="00CA184E"/>
    <w:rsid w:val="00CA1E27"/>
    <w:rsid w:val="00CA28A8"/>
    <w:rsid w:val="00CA362B"/>
    <w:rsid w:val="00CA3BDA"/>
    <w:rsid w:val="00CA453F"/>
    <w:rsid w:val="00CA5600"/>
    <w:rsid w:val="00CB0E74"/>
    <w:rsid w:val="00CB47FD"/>
    <w:rsid w:val="00CB5774"/>
    <w:rsid w:val="00CB6B33"/>
    <w:rsid w:val="00CB6E20"/>
    <w:rsid w:val="00CB7C41"/>
    <w:rsid w:val="00CC28B0"/>
    <w:rsid w:val="00CC2B26"/>
    <w:rsid w:val="00CC372F"/>
    <w:rsid w:val="00CC64BE"/>
    <w:rsid w:val="00CD0A41"/>
    <w:rsid w:val="00CD377A"/>
    <w:rsid w:val="00CD57F6"/>
    <w:rsid w:val="00CD6ADA"/>
    <w:rsid w:val="00CD7AF4"/>
    <w:rsid w:val="00CE0D0C"/>
    <w:rsid w:val="00CE3752"/>
    <w:rsid w:val="00CE4815"/>
    <w:rsid w:val="00CE6992"/>
    <w:rsid w:val="00CE79BA"/>
    <w:rsid w:val="00CE7FF8"/>
    <w:rsid w:val="00CF0A7E"/>
    <w:rsid w:val="00CF1827"/>
    <w:rsid w:val="00CF2A4F"/>
    <w:rsid w:val="00CF2DCD"/>
    <w:rsid w:val="00CF3C31"/>
    <w:rsid w:val="00CF3D45"/>
    <w:rsid w:val="00CF493D"/>
    <w:rsid w:val="00CF749F"/>
    <w:rsid w:val="00D00CB8"/>
    <w:rsid w:val="00D019AA"/>
    <w:rsid w:val="00D01C98"/>
    <w:rsid w:val="00D0204E"/>
    <w:rsid w:val="00D02511"/>
    <w:rsid w:val="00D036C3"/>
    <w:rsid w:val="00D03880"/>
    <w:rsid w:val="00D03CA2"/>
    <w:rsid w:val="00D0597F"/>
    <w:rsid w:val="00D0697E"/>
    <w:rsid w:val="00D0751F"/>
    <w:rsid w:val="00D07951"/>
    <w:rsid w:val="00D117EF"/>
    <w:rsid w:val="00D11D7E"/>
    <w:rsid w:val="00D15F59"/>
    <w:rsid w:val="00D23B2D"/>
    <w:rsid w:val="00D2518F"/>
    <w:rsid w:val="00D25300"/>
    <w:rsid w:val="00D26F71"/>
    <w:rsid w:val="00D278EF"/>
    <w:rsid w:val="00D30F41"/>
    <w:rsid w:val="00D30FA5"/>
    <w:rsid w:val="00D320A3"/>
    <w:rsid w:val="00D33402"/>
    <w:rsid w:val="00D342B2"/>
    <w:rsid w:val="00D35375"/>
    <w:rsid w:val="00D362E8"/>
    <w:rsid w:val="00D36AF7"/>
    <w:rsid w:val="00D36C08"/>
    <w:rsid w:val="00D4088C"/>
    <w:rsid w:val="00D40B20"/>
    <w:rsid w:val="00D419BF"/>
    <w:rsid w:val="00D45145"/>
    <w:rsid w:val="00D46A8F"/>
    <w:rsid w:val="00D47FE8"/>
    <w:rsid w:val="00D5166B"/>
    <w:rsid w:val="00D521F6"/>
    <w:rsid w:val="00D54743"/>
    <w:rsid w:val="00D556D2"/>
    <w:rsid w:val="00D57935"/>
    <w:rsid w:val="00D60751"/>
    <w:rsid w:val="00D60D4C"/>
    <w:rsid w:val="00D60F3C"/>
    <w:rsid w:val="00D60FF8"/>
    <w:rsid w:val="00D61307"/>
    <w:rsid w:val="00D61FFF"/>
    <w:rsid w:val="00D65D0E"/>
    <w:rsid w:val="00D67A0D"/>
    <w:rsid w:val="00D7011A"/>
    <w:rsid w:val="00D7099D"/>
    <w:rsid w:val="00D72BFA"/>
    <w:rsid w:val="00D73180"/>
    <w:rsid w:val="00D761FE"/>
    <w:rsid w:val="00D8028A"/>
    <w:rsid w:val="00D8080E"/>
    <w:rsid w:val="00D81D03"/>
    <w:rsid w:val="00D855C1"/>
    <w:rsid w:val="00D862C7"/>
    <w:rsid w:val="00D86C0D"/>
    <w:rsid w:val="00D95041"/>
    <w:rsid w:val="00D961CA"/>
    <w:rsid w:val="00DA005E"/>
    <w:rsid w:val="00DA06C8"/>
    <w:rsid w:val="00DA1352"/>
    <w:rsid w:val="00DA13FA"/>
    <w:rsid w:val="00DA37F1"/>
    <w:rsid w:val="00DA5C5E"/>
    <w:rsid w:val="00DB0C0A"/>
    <w:rsid w:val="00DB19BF"/>
    <w:rsid w:val="00DB21F0"/>
    <w:rsid w:val="00DB5733"/>
    <w:rsid w:val="00DB576C"/>
    <w:rsid w:val="00DB60BC"/>
    <w:rsid w:val="00DB6A8B"/>
    <w:rsid w:val="00DC07A4"/>
    <w:rsid w:val="00DC10E6"/>
    <w:rsid w:val="00DC3399"/>
    <w:rsid w:val="00DC3DCF"/>
    <w:rsid w:val="00DC6430"/>
    <w:rsid w:val="00DC6736"/>
    <w:rsid w:val="00DC7882"/>
    <w:rsid w:val="00DC7AD4"/>
    <w:rsid w:val="00DC7FF2"/>
    <w:rsid w:val="00DD2798"/>
    <w:rsid w:val="00DD2856"/>
    <w:rsid w:val="00DD56FA"/>
    <w:rsid w:val="00DD6F60"/>
    <w:rsid w:val="00DE09EF"/>
    <w:rsid w:val="00DE2A83"/>
    <w:rsid w:val="00DE5796"/>
    <w:rsid w:val="00DE6777"/>
    <w:rsid w:val="00DE699B"/>
    <w:rsid w:val="00DE6CC5"/>
    <w:rsid w:val="00DF0289"/>
    <w:rsid w:val="00DF0A3B"/>
    <w:rsid w:val="00DF0C51"/>
    <w:rsid w:val="00DF4133"/>
    <w:rsid w:val="00DF457A"/>
    <w:rsid w:val="00DF4E14"/>
    <w:rsid w:val="00DF7F83"/>
    <w:rsid w:val="00E01267"/>
    <w:rsid w:val="00E02745"/>
    <w:rsid w:val="00E02E10"/>
    <w:rsid w:val="00E064D4"/>
    <w:rsid w:val="00E07622"/>
    <w:rsid w:val="00E1317F"/>
    <w:rsid w:val="00E133C5"/>
    <w:rsid w:val="00E1346D"/>
    <w:rsid w:val="00E157DE"/>
    <w:rsid w:val="00E16442"/>
    <w:rsid w:val="00E17D33"/>
    <w:rsid w:val="00E2024D"/>
    <w:rsid w:val="00E20F66"/>
    <w:rsid w:val="00E2163F"/>
    <w:rsid w:val="00E21EDD"/>
    <w:rsid w:val="00E2310E"/>
    <w:rsid w:val="00E2565C"/>
    <w:rsid w:val="00E25921"/>
    <w:rsid w:val="00E26680"/>
    <w:rsid w:val="00E26D5A"/>
    <w:rsid w:val="00E271EB"/>
    <w:rsid w:val="00E30303"/>
    <w:rsid w:val="00E30B58"/>
    <w:rsid w:val="00E30B9A"/>
    <w:rsid w:val="00E31E78"/>
    <w:rsid w:val="00E33231"/>
    <w:rsid w:val="00E4246E"/>
    <w:rsid w:val="00E424F1"/>
    <w:rsid w:val="00E441A7"/>
    <w:rsid w:val="00E44E5C"/>
    <w:rsid w:val="00E44F2D"/>
    <w:rsid w:val="00E45231"/>
    <w:rsid w:val="00E52A36"/>
    <w:rsid w:val="00E534E0"/>
    <w:rsid w:val="00E54195"/>
    <w:rsid w:val="00E54AD7"/>
    <w:rsid w:val="00E54F12"/>
    <w:rsid w:val="00E56B85"/>
    <w:rsid w:val="00E57947"/>
    <w:rsid w:val="00E60857"/>
    <w:rsid w:val="00E61479"/>
    <w:rsid w:val="00E635D5"/>
    <w:rsid w:val="00E73A35"/>
    <w:rsid w:val="00E74A49"/>
    <w:rsid w:val="00E77188"/>
    <w:rsid w:val="00E77D80"/>
    <w:rsid w:val="00E81D44"/>
    <w:rsid w:val="00E82AA3"/>
    <w:rsid w:val="00E848BB"/>
    <w:rsid w:val="00E85DE4"/>
    <w:rsid w:val="00E925B0"/>
    <w:rsid w:val="00EA0192"/>
    <w:rsid w:val="00EA0C37"/>
    <w:rsid w:val="00EA14B0"/>
    <w:rsid w:val="00EA2DED"/>
    <w:rsid w:val="00EA31A9"/>
    <w:rsid w:val="00EA3925"/>
    <w:rsid w:val="00EA3B25"/>
    <w:rsid w:val="00EA71A3"/>
    <w:rsid w:val="00EA7D1E"/>
    <w:rsid w:val="00EB1034"/>
    <w:rsid w:val="00EB1B13"/>
    <w:rsid w:val="00EB24A7"/>
    <w:rsid w:val="00EB2F08"/>
    <w:rsid w:val="00EB5ED4"/>
    <w:rsid w:val="00EB6644"/>
    <w:rsid w:val="00EB70DF"/>
    <w:rsid w:val="00EC0E6C"/>
    <w:rsid w:val="00EC1742"/>
    <w:rsid w:val="00EC1B57"/>
    <w:rsid w:val="00EC25A8"/>
    <w:rsid w:val="00EC348C"/>
    <w:rsid w:val="00EC42DC"/>
    <w:rsid w:val="00EC4747"/>
    <w:rsid w:val="00EC4ED2"/>
    <w:rsid w:val="00EC647A"/>
    <w:rsid w:val="00EC69D1"/>
    <w:rsid w:val="00EC6E7A"/>
    <w:rsid w:val="00EC7CEA"/>
    <w:rsid w:val="00ED0A24"/>
    <w:rsid w:val="00ED220E"/>
    <w:rsid w:val="00ED4C5E"/>
    <w:rsid w:val="00ED67BD"/>
    <w:rsid w:val="00ED75B1"/>
    <w:rsid w:val="00ED7792"/>
    <w:rsid w:val="00EE2D9D"/>
    <w:rsid w:val="00EE3249"/>
    <w:rsid w:val="00EE58B6"/>
    <w:rsid w:val="00EE60DD"/>
    <w:rsid w:val="00EE7BD2"/>
    <w:rsid w:val="00EF0836"/>
    <w:rsid w:val="00F057E7"/>
    <w:rsid w:val="00F10CA6"/>
    <w:rsid w:val="00F150D6"/>
    <w:rsid w:val="00F1606D"/>
    <w:rsid w:val="00F16717"/>
    <w:rsid w:val="00F16FB6"/>
    <w:rsid w:val="00F17A75"/>
    <w:rsid w:val="00F17F82"/>
    <w:rsid w:val="00F21B48"/>
    <w:rsid w:val="00F21D16"/>
    <w:rsid w:val="00F2237C"/>
    <w:rsid w:val="00F24298"/>
    <w:rsid w:val="00F24DA1"/>
    <w:rsid w:val="00F25CDB"/>
    <w:rsid w:val="00F266BE"/>
    <w:rsid w:val="00F269F2"/>
    <w:rsid w:val="00F27F1C"/>
    <w:rsid w:val="00F312C6"/>
    <w:rsid w:val="00F3242E"/>
    <w:rsid w:val="00F32AF0"/>
    <w:rsid w:val="00F33F12"/>
    <w:rsid w:val="00F340B8"/>
    <w:rsid w:val="00F34E57"/>
    <w:rsid w:val="00F365CE"/>
    <w:rsid w:val="00F36F21"/>
    <w:rsid w:val="00F37CDC"/>
    <w:rsid w:val="00F37F6B"/>
    <w:rsid w:val="00F42F68"/>
    <w:rsid w:val="00F435F1"/>
    <w:rsid w:val="00F4427E"/>
    <w:rsid w:val="00F453C5"/>
    <w:rsid w:val="00F4579B"/>
    <w:rsid w:val="00F45A95"/>
    <w:rsid w:val="00F45D82"/>
    <w:rsid w:val="00F4709F"/>
    <w:rsid w:val="00F552B0"/>
    <w:rsid w:val="00F557D0"/>
    <w:rsid w:val="00F5701B"/>
    <w:rsid w:val="00F578FD"/>
    <w:rsid w:val="00F60AF1"/>
    <w:rsid w:val="00F6129A"/>
    <w:rsid w:val="00F618EF"/>
    <w:rsid w:val="00F61D6E"/>
    <w:rsid w:val="00F66D19"/>
    <w:rsid w:val="00F67707"/>
    <w:rsid w:val="00F739BF"/>
    <w:rsid w:val="00F75003"/>
    <w:rsid w:val="00F75BD6"/>
    <w:rsid w:val="00F7663F"/>
    <w:rsid w:val="00F768D7"/>
    <w:rsid w:val="00F76AFA"/>
    <w:rsid w:val="00F76DD2"/>
    <w:rsid w:val="00F804E5"/>
    <w:rsid w:val="00F804F7"/>
    <w:rsid w:val="00F81D05"/>
    <w:rsid w:val="00F81E3A"/>
    <w:rsid w:val="00F830BB"/>
    <w:rsid w:val="00F830D0"/>
    <w:rsid w:val="00F83FEE"/>
    <w:rsid w:val="00F847B8"/>
    <w:rsid w:val="00F870A3"/>
    <w:rsid w:val="00F90847"/>
    <w:rsid w:val="00F941E1"/>
    <w:rsid w:val="00F960A0"/>
    <w:rsid w:val="00FA051B"/>
    <w:rsid w:val="00FA1601"/>
    <w:rsid w:val="00FA1BB5"/>
    <w:rsid w:val="00FA22FD"/>
    <w:rsid w:val="00FA25E4"/>
    <w:rsid w:val="00FA340B"/>
    <w:rsid w:val="00FA4F5C"/>
    <w:rsid w:val="00FA575E"/>
    <w:rsid w:val="00FA5A20"/>
    <w:rsid w:val="00FA64F3"/>
    <w:rsid w:val="00FA780C"/>
    <w:rsid w:val="00FB1695"/>
    <w:rsid w:val="00FB3210"/>
    <w:rsid w:val="00FB4730"/>
    <w:rsid w:val="00FB608F"/>
    <w:rsid w:val="00FB6E5A"/>
    <w:rsid w:val="00FB7E32"/>
    <w:rsid w:val="00FC0923"/>
    <w:rsid w:val="00FC3844"/>
    <w:rsid w:val="00FC710D"/>
    <w:rsid w:val="00FD1900"/>
    <w:rsid w:val="00FD2365"/>
    <w:rsid w:val="00FD251E"/>
    <w:rsid w:val="00FD372C"/>
    <w:rsid w:val="00FD42C8"/>
    <w:rsid w:val="00FE0A12"/>
    <w:rsid w:val="00FE2206"/>
    <w:rsid w:val="00FE2A29"/>
    <w:rsid w:val="00FE3A83"/>
    <w:rsid w:val="00FF1A61"/>
    <w:rsid w:val="00FF3C0B"/>
    <w:rsid w:val="00FF5B86"/>
    <w:rsid w:val="00FF5C5D"/>
    <w:rsid w:val="02E0539C"/>
    <w:rsid w:val="039651D6"/>
    <w:rsid w:val="06201D12"/>
    <w:rsid w:val="078D626A"/>
    <w:rsid w:val="09664716"/>
    <w:rsid w:val="11B4414B"/>
    <w:rsid w:val="168F1DC9"/>
    <w:rsid w:val="16B852C9"/>
    <w:rsid w:val="183C78AB"/>
    <w:rsid w:val="19FE5F86"/>
    <w:rsid w:val="1F777407"/>
    <w:rsid w:val="214846C6"/>
    <w:rsid w:val="22A26DD5"/>
    <w:rsid w:val="23EA00D3"/>
    <w:rsid w:val="25B75F7D"/>
    <w:rsid w:val="26EB53CD"/>
    <w:rsid w:val="2736741F"/>
    <w:rsid w:val="27F91F61"/>
    <w:rsid w:val="28B61F81"/>
    <w:rsid w:val="2C4F5114"/>
    <w:rsid w:val="30FB3BB9"/>
    <w:rsid w:val="31126BC0"/>
    <w:rsid w:val="35A844F2"/>
    <w:rsid w:val="3727795D"/>
    <w:rsid w:val="3D204C94"/>
    <w:rsid w:val="3E6A2B38"/>
    <w:rsid w:val="3F4B15C2"/>
    <w:rsid w:val="43413B36"/>
    <w:rsid w:val="441D16AC"/>
    <w:rsid w:val="4518238D"/>
    <w:rsid w:val="47A96B8C"/>
    <w:rsid w:val="4ABD1EC3"/>
    <w:rsid w:val="4C1861F7"/>
    <w:rsid w:val="4E534A5B"/>
    <w:rsid w:val="50626680"/>
    <w:rsid w:val="52241267"/>
    <w:rsid w:val="528D3226"/>
    <w:rsid w:val="529A0378"/>
    <w:rsid w:val="5D275583"/>
    <w:rsid w:val="66A97E55"/>
    <w:rsid w:val="670762CB"/>
    <w:rsid w:val="694C30C1"/>
    <w:rsid w:val="6A55211C"/>
    <w:rsid w:val="6F0F2046"/>
    <w:rsid w:val="71552B1E"/>
    <w:rsid w:val="756F041B"/>
    <w:rsid w:val="77E202B2"/>
    <w:rsid w:val="7FBA3C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2500" w:leftChars="2500"/>
    </w:pPr>
    <w:rPr>
      <w:sz w:val="44"/>
      <w:szCs w:val="44"/>
      <w:lang w:val="zh-C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日期 Char"/>
    <w:basedOn w:val="7"/>
    <w:link w:val="2"/>
    <w:qFormat/>
    <w:uiPriority w:val="0"/>
    <w:rPr>
      <w:rFonts w:ascii="Times New Roman" w:hAnsi="Times New Roman" w:eastAsia="宋体" w:cs="Times New Roman"/>
      <w:sz w:val="44"/>
      <w:szCs w:val="4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1499</Words>
  <Characters>1584</Characters>
  <Lines>14</Lines>
  <Paragraphs>4</Paragraphs>
  <TotalTime>2</TotalTime>
  <ScaleCrop>false</ScaleCrop>
  <LinksUpToDate>false</LinksUpToDate>
  <CharactersWithSpaces>1815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2021-03-01T06:02:00Z</dcterms:created>
  <dc:creator>陈希琳</dc:creator>
  <cp:lastModifiedBy>小怡丷小伊（信泓）</cp:lastModifiedBy>
  <cp:lastPrinted>2020-09-01T07:08:00Z</cp:lastPrinted>
  <dcterms:modified xsi:type="dcterms:W3CDTF">2025-02-10T09:04:53Z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BEB1D259F1414DBCB080F591729E654A_12</vt:lpwstr>
  </property>
  <property fmtid="{D5CDD505-2E9C-101B-9397-08002B2CF9AE}" pid="4" name="KSOTemplateDocerSaveRecord">
    <vt:lpwstr>eyJoZGlkIjoiMmE5MTY4YmNiMTFkNDkzZjlkOGNkNjc4YjNhOGFjMzAiLCJ1c2VySWQiOiIyODE1MTgxOTMifQ==</vt:lpwstr>
  </property>
</Properties>
</file>